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A5" w:rsidRPr="00EC4042" w:rsidRDefault="00EC4042" w:rsidP="00EC4042">
      <w:pPr>
        <w:spacing w:after="0"/>
        <w:jc w:val="center"/>
        <w:rPr>
          <w:rFonts w:ascii="Arial" w:hAnsi="Arial" w:cs="Arial"/>
          <w:b/>
          <w:sz w:val="26"/>
          <w:szCs w:val="26"/>
        </w:rPr>
      </w:pPr>
      <w:r w:rsidRPr="00EC4042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EC4042" w:rsidRDefault="00EC4042" w:rsidP="00EC4042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 проекту решения Совета депутатов городского поселения Пойковский</w:t>
      </w:r>
    </w:p>
    <w:p w:rsidR="00C914AF" w:rsidRDefault="00EC4042" w:rsidP="00EC4042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</w:t>
      </w:r>
      <w:r w:rsidRPr="00EC4042">
        <w:rPr>
          <w:rFonts w:ascii="Arial" w:hAnsi="Arial" w:cs="Arial"/>
          <w:sz w:val="26"/>
          <w:szCs w:val="26"/>
        </w:rPr>
        <w:t>О внесении изменений в решение Совета депутатов городского поселения Пойковский от 10.11.2017 № 336 «О бюджете городского поселения Пойковский на 2018 год и плановый период 2019-2020 годов»</w:t>
      </w:r>
      <w:r w:rsidR="00C914AF">
        <w:rPr>
          <w:rFonts w:ascii="Arial" w:hAnsi="Arial" w:cs="Arial"/>
          <w:sz w:val="26"/>
          <w:szCs w:val="26"/>
        </w:rPr>
        <w:t xml:space="preserve"> </w:t>
      </w:r>
    </w:p>
    <w:p w:rsidR="00EC4042" w:rsidRDefault="00C914AF" w:rsidP="00EC4042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(в редакции от 26.01.2018 №357, от 10.08.2018 №395)</w:t>
      </w:r>
    </w:p>
    <w:p w:rsidR="00EC4042" w:rsidRDefault="00EC4042" w:rsidP="00EC4042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336"/>
        <w:gridCol w:w="2336"/>
        <w:gridCol w:w="2337"/>
      </w:tblGrid>
      <w:tr w:rsidR="00EC4042" w:rsidTr="008462DB">
        <w:tc>
          <w:tcPr>
            <w:tcW w:w="1980" w:type="dxa"/>
            <w:vMerge w:val="restart"/>
          </w:tcPr>
          <w:p w:rsidR="00EC4042" w:rsidRDefault="00EC4042" w:rsidP="00EC40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009" w:type="dxa"/>
            <w:gridSpan w:val="3"/>
          </w:tcPr>
          <w:p w:rsidR="00EC4042" w:rsidRDefault="00EC4042" w:rsidP="00EC404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ins w:id="0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2018 год</w:t>
              </w:r>
            </w:ins>
            <w:del w:id="1" w:author="Сафина Т А" w:date="2018-01-23T10:22:00Z">
              <w:r w:rsidDel="00EC4042">
                <w:rPr>
                  <w:rFonts w:ascii="Arial" w:hAnsi="Arial" w:cs="Arial"/>
                  <w:sz w:val="26"/>
                  <w:szCs w:val="26"/>
                </w:rPr>
                <w:delText>Утвержденный план (решение Совета от 10.11.2017 №336)</w:delText>
              </w:r>
            </w:del>
          </w:p>
        </w:tc>
      </w:tr>
      <w:tr w:rsidR="00EC4042" w:rsidTr="008462DB">
        <w:trPr>
          <w:ins w:id="2" w:author="Сафина Т А" w:date="2018-01-23T10:22:00Z"/>
        </w:trPr>
        <w:tc>
          <w:tcPr>
            <w:tcW w:w="1980" w:type="dxa"/>
            <w:vMerge/>
          </w:tcPr>
          <w:p w:rsidR="00EC4042" w:rsidRDefault="00EC4042" w:rsidP="00EC4042">
            <w:pPr>
              <w:jc w:val="center"/>
              <w:rPr>
                <w:ins w:id="3" w:author="Сафина Т А" w:date="2018-01-23T10:22:00Z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36" w:type="dxa"/>
          </w:tcPr>
          <w:p w:rsidR="00EC4042" w:rsidRDefault="00EC4042" w:rsidP="00EC4042">
            <w:pPr>
              <w:jc w:val="center"/>
              <w:rPr>
                <w:ins w:id="4" w:author="Сафина Т А" w:date="2018-01-23T10:22:00Z"/>
                <w:rFonts w:ascii="Arial" w:hAnsi="Arial" w:cs="Arial"/>
                <w:sz w:val="26"/>
                <w:szCs w:val="26"/>
              </w:rPr>
            </w:pPr>
            <w:ins w:id="5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Утвержденный план (решение Совета от 10.11.2017 №336</w:t>
              </w:r>
            </w:ins>
            <w:r w:rsidR="008462DB">
              <w:rPr>
                <w:rFonts w:ascii="Arial" w:hAnsi="Arial" w:cs="Arial"/>
                <w:sz w:val="26"/>
                <w:szCs w:val="26"/>
              </w:rPr>
              <w:t>, от 15.01.2018 №357</w:t>
            </w:r>
            <w:r w:rsidR="00C914AF">
              <w:rPr>
                <w:rFonts w:ascii="Arial" w:hAnsi="Arial" w:cs="Arial"/>
                <w:sz w:val="26"/>
                <w:szCs w:val="26"/>
              </w:rPr>
              <w:t>, от 10.08.2018 №395</w:t>
            </w:r>
            <w:ins w:id="6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)</w:t>
              </w:r>
            </w:ins>
          </w:p>
        </w:tc>
        <w:tc>
          <w:tcPr>
            <w:tcW w:w="2336" w:type="dxa"/>
          </w:tcPr>
          <w:p w:rsidR="00EC4042" w:rsidRDefault="00EC4042" w:rsidP="00EC4042">
            <w:pPr>
              <w:jc w:val="center"/>
              <w:rPr>
                <w:ins w:id="7" w:author="Сафина Т А" w:date="2018-01-23T10:22:00Z"/>
                <w:rFonts w:ascii="Arial" w:hAnsi="Arial" w:cs="Arial"/>
                <w:sz w:val="26"/>
                <w:szCs w:val="26"/>
              </w:rPr>
            </w:pPr>
            <w:ins w:id="8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Уточнение (+;-)</w:t>
              </w:r>
            </w:ins>
          </w:p>
        </w:tc>
        <w:tc>
          <w:tcPr>
            <w:tcW w:w="2337" w:type="dxa"/>
          </w:tcPr>
          <w:p w:rsidR="00EC4042" w:rsidRDefault="00EC4042" w:rsidP="00EC4042">
            <w:pPr>
              <w:jc w:val="center"/>
              <w:rPr>
                <w:ins w:id="9" w:author="Сафина Т А" w:date="2018-01-23T10:22:00Z"/>
                <w:rFonts w:ascii="Arial" w:hAnsi="Arial" w:cs="Arial"/>
                <w:sz w:val="26"/>
                <w:szCs w:val="26"/>
              </w:rPr>
            </w:pPr>
            <w:ins w:id="10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Уточненный план</w:t>
              </w:r>
            </w:ins>
          </w:p>
        </w:tc>
      </w:tr>
      <w:tr w:rsidR="00EC4042" w:rsidTr="008462DB">
        <w:trPr>
          <w:ins w:id="11" w:author="Сафина Т А" w:date="2018-01-23T10:22:00Z"/>
        </w:trPr>
        <w:tc>
          <w:tcPr>
            <w:tcW w:w="1980" w:type="dxa"/>
          </w:tcPr>
          <w:p w:rsidR="00EC4042" w:rsidRDefault="00EC4042" w:rsidP="00EC4042">
            <w:pPr>
              <w:jc w:val="center"/>
              <w:rPr>
                <w:ins w:id="12" w:author="Сафина Т А" w:date="2018-01-23T10:22:00Z"/>
                <w:rFonts w:ascii="Arial" w:hAnsi="Arial" w:cs="Arial"/>
                <w:sz w:val="26"/>
                <w:szCs w:val="26"/>
              </w:rPr>
            </w:pPr>
            <w:ins w:id="13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ДОХОДЫ</w:t>
              </w:r>
            </w:ins>
          </w:p>
        </w:tc>
        <w:tc>
          <w:tcPr>
            <w:tcW w:w="2336" w:type="dxa"/>
          </w:tcPr>
          <w:p w:rsidR="00EC4042" w:rsidRDefault="00C914AF" w:rsidP="00EC4042">
            <w:pPr>
              <w:jc w:val="center"/>
              <w:rPr>
                <w:ins w:id="14" w:author="Сафина Т А" w:date="2018-01-23T10:22:00Z"/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393 285,79192</w:t>
            </w:r>
          </w:p>
        </w:tc>
        <w:tc>
          <w:tcPr>
            <w:tcW w:w="2336" w:type="dxa"/>
          </w:tcPr>
          <w:p w:rsidR="00EC4042" w:rsidRDefault="00B76366" w:rsidP="00100A33">
            <w:pPr>
              <w:jc w:val="center"/>
              <w:rPr>
                <w:ins w:id="15" w:author="Сафина Т А" w:date="2018-01-23T10:22:00Z"/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7 292,46540</w:t>
            </w:r>
          </w:p>
        </w:tc>
        <w:tc>
          <w:tcPr>
            <w:tcW w:w="2337" w:type="dxa"/>
          </w:tcPr>
          <w:p w:rsidR="00EC4042" w:rsidRDefault="00B76366" w:rsidP="00EC4042">
            <w:pPr>
              <w:jc w:val="center"/>
              <w:rPr>
                <w:ins w:id="16" w:author="Сафина Т А" w:date="2018-01-23T10:22:00Z"/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400 578,25732</w:t>
            </w:r>
          </w:p>
        </w:tc>
      </w:tr>
      <w:tr w:rsidR="00EC4042" w:rsidTr="008462DB">
        <w:trPr>
          <w:ins w:id="17" w:author="Сафина Т А" w:date="2018-01-23T10:22:00Z"/>
        </w:trPr>
        <w:tc>
          <w:tcPr>
            <w:tcW w:w="1980" w:type="dxa"/>
          </w:tcPr>
          <w:p w:rsidR="00EC4042" w:rsidRDefault="00EC4042" w:rsidP="00EC4042">
            <w:pPr>
              <w:jc w:val="center"/>
              <w:rPr>
                <w:ins w:id="18" w:author="Сафина Т А" w:date="2018-01-23T10:22:00Z"/>
                <w:rFonts w:ascii="Arial" w:hAnsi="Arial" w:cs="Arial"/>
                <w:sz w:val="26"/>
                <w:szCs w:val="26"/>
              </w:rPr>
            </w:pPr>
            <w:ins w:id="19" w:author="Сафина Т А" w:date="2018-01-23T10:22:00Z">
              <w:r>
                <w:rPr>
                  <w:rFonts w:ascii="Arial" w:hAnsi="Arial" w:cs="Arial"/>
                  <w:sz w:val="26"/>
                  <w:szCs w:val="26"/>
                </w:rPr>
                <w:t>РАСХОДЫ</w:t>
              </w:r>
            </w:ins>
          </w:p>
        </w:tc>
        <w:tc>
          <w:tcPr>
            <w:tcW w:w="2336" w:type="dxa"/>
          </w:tcPr>
          <w:p w:rsidR="00EC4042" w:rsidRDefault="00C914AF" w:rsidP="00EC4042">
            <w:pPr>
              <w:jc w:val="center"/>
              <w:rPr>
                <w:ins w:id="20" w:author="Сафина Т А" w:date="2018-01-23T10:22:00Z"/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417 263,60805</w:t>
            </w:r>
          </w:p>
        </w:tc>
        <w:tc>
          <w:tcPr>
            <w:tcW w:w="2336" w:type="dxa"/>
          </w:tcPr>
          <w:p w:rsidR="00EC4042" w:rsidRDefault="00B76366" w:rsidP="00BA33CA">
            <w:pPr>
              <w:jc w:val="center"/>
              <w:rPr>
                <w:ins w:id="21" w:author="Сафина Т А" w:date="2018-01-23T10:22:00Z"/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7 292,46540</w:t>
            </w:r>
          </w:p>
        </w:tc>
        <w:tc>
          <w:tcPr>
            <w:tcW w:w="2337" w:type="dxa"/>
          </w:tcPr>
          <w:p w:rsidR="00EC4042" w:rsidRPr="00BA33CA" w:rsidRDefault="00B76366" w:rsidP="00BA33CA">
            <w:pPr>
              <w:jc w:val="center"/>
              <w:rPr>
                <w:ins w:id="22" w:author="Сафина Т А" w:date="2018-01-23T10:22:00Z"/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424 556,07345</w:t>
            </w:r>
          </w:p>
        </w:tc>
      </w:tr>
      <w:tr w:rsidR="00EC4042" w:rsidTr="008462DB">
        <w:trPr>
          <w:ins w:id="23" w:author="Сафина Т А" w:date="2018-01-23T10:23:00Z"/>
        </w:trPr>
        <w:tc>
          <w:tcPr>
            <w:tcW w:w="1980" w:type="dxa"/>
          </w:tcPr>
          <w:p w:rsidR="00EC4042" w:rsidRDefault="00EC4042" w:rsidP="00EC4042">
            <w:pPr>
              <w:jc w:val="center"/>
              <w:rPr>
                <w:ins w:id="24" w:author="Сафина Т А" w:date="2018-01-23T10:23:00Z"/>
                <w:rFonts w:ascii="Arial" w:hAnsi="Arial" w:cs="Arial"/>
                <w:sz w:val="26"/>
                <w:szCs w:val="26"/>
              </w:rPr>
            </w:pPr>
            <w:ins w:id="25" w:author="Сафина Т А" w:date="2018-01-23T10:23:00Z">
              <w:r>
                <w:rPr>
                  <w:rFonts w:ascii="Arial" w:hAnsi="Arial" w:cs="Arial"/>
                  <w:sz w:val="26"/>
                  <w:szCs w:val="26"/>
                </w:rPr>
                <w:t>ДЕФИЦИТ (-)</w:t>
              </w:r>
            </w:ins>
          </w:p>
        </w:tc>
        <w:tc>
          <w:tcPr>
            <w:tcW w:w="2336" w:type="dxa"/>
          </w:tcPr>
          <w:p w:rsidR="00EC4042" w:rsidRPr="00BA33CA" w:rsidRDefault="00BA33CA" w:rsidP="00BA33CA">
            <w:pPr>
              <w:jc w:val="center"/>
              <w:rPr>
                <w:ins w:id="26" w:author="Сафина Т А" w:date="2018-01-23T10:23:00Z"/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-23 977,81613</w:t>
            </w:r>
          </w:p>
        </w:tc>
        <w:tc>
          <w:tcPr>
            <w:tcW w:w="2336" w:type="dxa"/>
          </w:tcPr>
          <w:p w:rsidR="00EC4042" w:rsidRDefault="00EC4042" w:rsidP="00EC4042">
            <w:pPr>
              <w:jc w:val="center"/>
              <w:rPr>
                <w:ins w:id="27" w:author="Сафина Т А" w:date="2018-01-23T10:23:00Z"/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337" w:type="dxa"/>
          </w:tcPr>
          <w:p w:rsidR="00EC4042" w:rsidRPr="00BA33CA" w:rsidRDefault="00B76366" w:rsidP="00BA33CA">
            <w:pPr>
              <w:jc w:val="center"/>
              <w:rPr>
                <w:ins w:id="28" w:author="Сафина Т А" w:date="2018-01-23T10:23:00Z"/>
                <w:rFonts w:ascii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-23 977,81613</w:t>
            </w:r>
          </w:p>
        </w:tc>
      </w:tr>
    </w:tbl>
    <w:p w:rsidR="00EC4042" w:rsidRDefault="00EC4042" w:rsidP="00EC4042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91B23" w:rsidRDefault="00591B23" w:rsidP="00261A76">
      <w:pPr>
        <w:pStyle w:val="a4"/>
        <w:numPr>
          <w:ilvl w:val="0"/>
          <w:numId w:val="4"/>
        </w:numPr>
        <w:spacing w:after="0"/>
        <w:ind w:left="0"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Доходы бюджета поселения на 2018 год:</w:t>
      </w:r>
    </w:p>
    <w:p w:rsidR="00591B23" w:rsidRPr="007631C7" w:rsidRDefault="00CC5F3F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7631C7">
        <w:rPr>
          <w:rFonts w:ascii="Arial" w:hAnsi="Arial" w:cs="Arial"/>
          <w:sz w:val="26"/>
          <w:szCs w:val="26"/>
          <w:u w:val="single"/>
        </w:rPr>
        <w:t>Согласно справок департамента финансов Н</w:t>
      </w:r>
      <w:r w:rsidR="006C43A6">
        <w:rPr>
          <w:rFonts w:ascii="Arial" w:hAnsi="Arial" w:cs="Arial"/>
          <w:sz w:val="26"/>
          <w:szCs w:val="26"/>
          <w:u w:val="single"/>
        </w:rPr>
        <w:t>е</w:t>
      </w:r>
      <w:r w:rsidRPr="007631C7">
        <w:rPr>
          <w:rFonts w:ascii="Arial" w:hAnsi="Arial" w:cs="Arial"/>
          <w:sz w:val="26"/>
          <w:szCs w:val="26"/>
          <w:u w:val="single"/>
        </w:rPr>
        <w:t>фтеюганского района были выделены дополнительно бюджетные средства:</w:t>
      </w:r>
    </w:p>
    <w:p w:rsidR="00C914AF" w:rsidRDefault="00C914AF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C914AF">
        <w:rPr>
          <w:rFonts w:ascii="Arial" w:hAnsi="Arial" w:cs="Arial"/>
          <w:sz w:val="26"/>
          <w:szCs w:val="26"/>
        </w:rPr>
        <w:t xml:space="preserve">№169/322 от 31.07.2018 в размере 2 927,88177 </w:t>
      </w:r>
      <w:proofErr w:type="spellStart"/>
      <w:r w:rsidRPr="00C914AF">
        <w:rPr>
          <w:rFonts w:ascii="Arial" w:hAnsi="Arial" w:cs="Arial"/>
          <w:sz w:val="26"/>
          <w:szCs w:val="26"/>
        </w:rPr>
        <w:t>тыс.руб</w:t>
      </w:r>
      <w:proofErr w:type="spellEnd"/>
      <w:r w:rsidRPr="00C914A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(средства бюджета Нефтеюганского района на снос приспособленных для проживания строений);</w:t>
      </w:r>
    </w:p>
    <w:p w:rsidR="00C914AF" w:rsidRDefault="00C914AF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№170/375 от 30.08.2018 в размере 12,65041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 (субвенция на осуществление отдельного полномочия в сфере обращения с твердыми коммунальными отходами);</w:t>
      </w:r>
    </w:p>
    <w:p w:rsidR="00253041" w:rsidRDefault="00253041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№181/405 от 13.09.2018 в размере 573,6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 (дотация на достижение наиболее высоких показателей качества организации и осуществления бюджетного процесса);</w:t>
      </w:r>
    </w:p>
    <w:p w:rsidR="00253041" w:rsidRDefault="00253041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№188/448 от 26.09.2018 в размере 28,0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 (на реализацию мероприятий по содействию занятости населения);</w:t>
      </w:r>
    </w:p>
    <w:p w:rsidR="00C914AF" w:rsidRDefault="00C914AF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  <w:u w:val="single"/>
        </w:rPr>
      </w:pPr>
    </w:p>
    <w:p w:rsidR="00183F39" w:rsidRDefault="007631C7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7631C7">
        <w:rPr>
          <w:rFonts w:ascii="Arial" w:hAnsi="Arial" w:cs="Arial"/>
          <w:sz w:val="26"/>
          <w:szCs w:val="26"/>
          <w:u w:val="single"/>
        </w:rPr>
        <w:t>Уменьшены средства бюджета поселения на основании справок департамента финансов Нефтеюганского района:</w:t>
      </w:r>
    </w:p>
    <w:p w:rsidR="007631C7" w:rsidRDefault="007631C7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№</w:t>
      </w:r>
      <w:r w:rsidR="00DF2712">
        <w:rPr>
          <w:rFonts w:ascii="Arial" w:hAnsi="Arial" w:cs="Arial"/>
          <w:sz w:val="26"/>
          <w:szCs w:val="26"/>
        </w:rPr>
        <w:t>178/376 от 30</w:t>
      </w:r>
      <w:r>
        <w:rPr>
          <w:rFonts w:ascii="Arial" w:hAnsi="Arial" w:cs="Arial"/>
          <w:sz w:val="26"/>
          <w:szCs w:val="26"/>
        </w:rPr>
        <w:t>.0</w:t>
      </w:r>
      <w:r w:rsidR="00DF2712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.2018 в размере </w:t>
      </w:r>
      <w:r w:rsidR="00DF2712">
        <w:rPr>
          <w:rFonts w:ascii="Arial" w:hAnsi="Arial" w:cs="Arial"/>
          <w:b/>
          <w:sz w:val="26"/>
          <w:szCs w:val="26"/>
        </w:rPr>
        <w:t>–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DF2712">
        <w:rPr>
          <w:rFonts w:ascii="Arial" w:hAnsi="Arial" w:cs="Arial"/>
          <w:b/>
          <w:sz w:val="26"/>
          <w:szCs w:val="26"/>
        </w:rPr>
        <w:t>1 394,46678</w:t>
      </w:r>
      <w:r w:rsidRPr="007631C7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7631C7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Pr="007631C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(</w:t>
      </w:r>
      <w:r w:rsidR="00DF2712">
        <w:rPr>
          <w:rFonts w:ascii="Arial" w:hAnsi="Arial" w:cs="Arial"/>
          <w:sz w:val="26"/>
          <w:szCs w:val="26"/>
        </w:rPr>
        <w:t>ремонт муниципального жилого дома 3- 110</w:t>
      </w:r>
      <w:r>
        <w:rPr>
          <w:rFonts w:ascii="Arial" w:hAnsi="Arial" w:cs="Arial"/>
          <w:sz w:val="26"/>
          <w:szCs w:val="26"/>
        </w:rPr>
        <w:t>).</w:t>
      </w:r>
    </w:p>
    <w:p w:rsidR="00DF2712" w:rsidRDefault="00DF2712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DF2712">
        <w:rPr>
          <w:rFonts w:ascii="Arial" w:hAnsi="Arial" w:cs="Arial"/>
          <w:sz w:val="26"/>
          <w:szCs w:val="26"/>
          <w:u w:val="single"/>
        </w:rPr>
        <w:t xml:space="preserve">Перераспределены средства </w:t>
      </w:r>
      <w:r w:rsidRPr="007631C7">
        <w:rPr>
          <w:rFonts w:ascii="Arial" w:hAnsi="Arial" w:cs="Arial"/>
          <w:sz w:val="26"/>
          <w:szCs w:val="26"/>
          <w:u w:val="single"/>
        </w:rPr>
        <w:t>на основании справок департамента финансов Нефтеюганского района:</w:t>
      </w:r>
    </w:p>
    <w:p w:rsidR="00DF2712" w:rsidRDefault="00DF2712" w:rsidP="00DF2712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№189/470 от 10.10.2018: со средств </w:t>
      </w:r>
      <w:r w:rsidRPr="00DF2712">
        <w:rPr>
          <w:rFonts w:ascii="Arial" w:hAnsi="Arial" w:cs="Arial"/>
          <w:sz w:val="26"/>
          <w:szCs w:val="26"/>
        </w:rPr>
        <w:t xml:space="preserve">Федерального бюджета -0,00007 </w:t>
      </w:r>
      <w:proofErr w:type="spellStart"/>
      <w:r w:rsidRPr="00DF2712">
        <w:rPr>
          <w:rFonts w:ascii="Arial" w:hAnsi="Arial" w:cs="Arial"/>
          <w:sz w:val="26"/>
          <w:szCs w:val="26"/>
        </w:rPr>
        <w:t>тыс.руб</w:t>
      </w:r>
      <w:proofErr w:type="spellEnd"/>
      <w:r w:rsidRPr="00DF2712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на средства бюджета автономного округа + </w:t>
      </w:r>
      <w:r w:rsidRPr="00DF2712">
        <w:rPr>
          <w:rFonts w:ascii="Arial" w:hAnsi="Arial" w:cs="Arial"/>
          <w:sz w:val="26"/>
          <w:szCs w:val="26"/>
        </w:rPr>
        <w:t xml:space="preserve">0,00007 </w:t>
      </w:r>
      <w:proofErr w:type="spellStart"/>
      <w:r w:rsidRPr="00DF2712">
        <w:rPr>
          <w:rFonts w:ascii="Arial" w:hAnsi="Arial" w:cs="Arial"/>
          <w:sz w:val="26"/>
          <w:szCs w:val="26"/>
        </w:rPr>
        <w:t>тыс.руб</w:t>
      </w:r>
      <w:proofErr w:type="spellEnd"/>
      <w:r w:rsidRPr="00DF2712">
        <w:rPr>
          <w:rFonts w:ascii="Arial" w:hAnsi="Arial" w:cs="Arial"/>
          <w:sz w:val="26"/>
          <w:szCs w:val="26"/>
        </w:rPr>
        <w:t>.</w:t>
      </w:r>
    </w:p>
    <w:p w:rsidR="00C54F31" w:rsidRPr="00DF2712" w:rsidRDefault="00C54F31" w:rsidP="00DF2712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№186/418 от </w:t>
      </w:r>
      <w:r w:rsidR="00645C2C">
        <w:rPr>
          <w:rFonts w:ascii="Arial" w:hAnsi="Arial" w:cs="Arial"/>
          <w:sz w:val="26"/>
          <w:szCs w:val="26"/>
        </w:rPr>
        <w:t xml:space="preserve">20.09.2018 и №187/418 от 20.09.2018 перераспределение с мероприятия «Реализация проектов «Народный бюджет» на «Благоустройство дворовых территорий» в размере 266,23742 </w:t>
      </w:r>
      <w:proofErr w:type="spellStart"/>
      <w:r w:rsidR="00645C2C">
        <w:rPr>
          <w:rFonts w:ascii="Arial" w:hAnsi="Arial" w:cs="Arial"/>
          <w:sz w:val="26"/>
          <w:szCs w:val="26"/>
        </w:rPr>
        <w:t>тыс.руб</w:t>
      </w:r>
      <w:proofErr w:type="spellEnd"/>
      <w:r w:rsidR="00645C2C">
        <w:rPr>
          <w:rFonts w:ascii="Arial" w:hAnsi="Arial" w:cs="Arial"/>
          <w:sz w:val="26"/>
          <w:szCs w:val="26"/>
        </w:rPr>
        <w:t>.</w:t>
      </w:r>
    </w:p>
    <w:p w:rsidR="00DF2712" w:rsidRPr="00645C2C" w:rsidRDefault="00645C2C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645C2C">
        <w:rPr>
          <w:rFonts w:ascii="Arial" w:hAnsi="Arial" w:cs="Arial"/>
          <w:b/>
          <w:sz w:val="26"/>
          <w:szCs w:val="26"/>
          <w:u w:val="single"/>
        </w:rPr>
        <w:t xml:space="preserve">Всего по средствам из вышестоящих бюджетов 2 147,6654 </w:t>
      </w:r>
      <w:proofErr w:type="spellStart"/>
      <w:r w:rsidRPr="00645C2C">
        <w:rPr>
          <w:rFonts w:ascii="Arial" w:hAnsi="Arial" w:cs="Arial"/>
          <w:b/>
          <w:sz w:val="26"/>
          <w:szCs w:val="26"/>
          <w:u w:val="single"/>
        </w:rPr>
        <w:t>тыс.руб</w:t>
      </w:r>
      <w:proofErr w:type="spellEnd"/>
      <w:r w:rsidRPr="00645C2C">
        <w:rPr>
          <w:rFonts w:ascii="Arial" w:hAnsi="Arial" w:cs="Arial"/>
          <w:b/>
          <w:sz w:val="26"/>
          <w:szCs w:val="26"/>
          <w:u w:val="single"/>
        </w:rPr>
        <w:t>.</w:t>
      </w:r>
    </w:p>
    <w:p w:rsidR="005B2EF3" w:rsidRDefault="005B2EF3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</w:p>
    <w:p w:rsidR="00652E1D" w:rsidRDefault="005B2EF3" w:rsidP="00652E1D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EF3">
        <w:rPr>
          <w:rFonts w:ascii="Arial" w:hAnsi="Arial" w:cs="Arial"/>
          <w:b/>
          <w:sz w:val="26"/>
          <w:szCs w:val="26"/>
        </w:rPr>
        <w:t>УВЕЛИЧЕНИЕ СОБСТВЕННЫХ ДОХОДОВ БЮДЖЕТА ПОСЕЛЕНИЯ</w:t>
      </w:r>
      <w:r w:rsidR="00C53E55">
        <w:rPr>
          <w:rFonts w:ascii="Arial" w:hAnsi="Arial" w:cs="Arial"/>
          <w:b/>
          <w:sz w:val="26"/>
          <w:szCs w:val="26"/>
        </w:rPr>
        <w:t xml:space="preserve"> </w:t>
      </w:r>
      <w:r w:rsidR="00C53E55" w:rsidRPr="00A965D9">
        <w:rPr>
          <w:rFonts w:ascii="Arial" w:hAnsi="Arial" w:cs="Arial"/>
          <w:b/>
          <w:sz w:val="26"/>
          <w:szCs w:val="26"/>
        </w:rPr>
        <w:t xml:space="preserve">на </w:t>
      </w:r>
      <w:r w:rsidR="00A965D9" w:rsidRPr="00A965D9">
        <w:rPr>
          <w:rFonts w:ascii="Arial" w:hAnsi="Arial" w:cs="Arial"/>
          <w:b/>
          <w:sz w:val="26"/>
          <w:szCs w:val="26"/>
        </w:rPr>
        <w:t>5 144,8</w:t>
      </w:r>
      <w:r w:rsidR="00C53E55" w:rsidRPr="00A965D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C53E55" w:rsidRPr="00A965D9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="00C53E55" w:rsidRPr="00A965D9">
        <w:rPr>
          <w:rFonts w:ascii="Arial" w:hAnsi="Arial" w:cs="Arial"/>
          <w:b/>
          <w:sz w:val="26"/>
          <w:szCs w:val="26"/>
        </w:rPr>
        <w:t>.</w:t>
      </w:r>
      <w:r w:rsidRPr="00A965D9">
        <w:rPr>
          <w:rFonts w:ascii="Arial" w:hAnsi="Arial" w:cs="Arial"/>
          <w:b/>
          <w:sz w:val="26"/>
          <w:szCs w:val="26"/>
        </w:rPr>
        <w:t>:</w:t>
      </w:r>
      <w:r w:rsidR="00652E1D" w:rsidRPr="00A965D9">
        <w:rPr>
          <w:rFonts w:ascii="Arial" w:hAnsi="Arial" w:cs="Arial"/>
          <w:sz w:val="26"/>
          <w:szCs w:val="26"/>
        </w:rPr>
        <w:t xml:space="preserve"> </w:t>
      </w:r>
    </w:p>
    <w:p w:rsidR="00645C2C" w:rsidRDefault="00645C2C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  <w:r w:rsidRPr="00645C2C">
        <w:rPr>
          <w:rFonts w:ascii="Arial" w:hAnsi="Arial" w:cs="Arial"/>
          <w:sz w:val="26"/>
          <w:szCs w:val="26"/>
          <w:u w:val="single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rFonts w:ascii="Arial" w:hAnsi="Arial" w:cs="Arial"/>
          <w:sz w:val="26"/>
          <w:szCs w:val="26"/>
        </w:rPr>
        <w:t xml:space="preserve"> на </w:t>
      </w:r>
      <w:r w:rsidRPr="00645C2C">
        <w:rPr>
          <w:rFonts w:ascii="Arial" w:hAnsi="Arial" w:cs="Arial"/>
          <w:b/>
          <w:sz w:val="26"/>
          <w:szCs w:val="26"/>
        </w:rPr>
        <w:t xml:space="preserve">282,0 </w:t>
      </w:r>
      <w:proofErr w:type="spellStart"/>
      <w:r w:rsidRPr="00645C2C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Pr="00645C2C">
        <w:rPr>
          <w:rFonts w:ascii="Arial" w:hAnsi="Arial" w:cs="Arial"/>
          <w:b/>
          <w:sz w:val="26"/>
          <w:szCs w:val="26"/>
        </w:rPr>
        <w:t>.</w:t>
      </w:r>
    </w:p>
    <w:p w:rsidR="00645C2C" w:rsidRPr="00645C2C" w:rsidRDefault="00645C2C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645C2C">
        <w:rPr>
          <w:rFonts w:ascii="Arial" w:hAnsi="Arial" w:cs="Arial"/>
          <w:sz w:val="26"/>
          <w:szCs w:val="26"/>
          <w:u w:val="single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rFonts w:ascii="Arial" w:hAnsi="Arial" w:cs="Arial"/>
          <w:sz w:val="26"/>
          <w:szCs w:val="26"/>
        </w:rPr>
        <w:t xml:space="preserve"> на </w:t>
      </w:r>
      <w:r w:rsidRPr="00645C2C">
        <w:rPr>
          <w:rFonts w:ascii="Arial" w:hAnsi="Arial" w:cs="Arial"/>
          <w:b/>
          <w:sz w:val="26"/>
          <w:szCs w:val="26"/>
        </w:rPr>
        <w:t xml:space="preserve">27,8 </w:t>
      </w:r>
      <w:proofErr w:type="spellStart"/>
      <w:r w:rsidRPr="00645C2C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Pr="00645C2C">
        <w:rPr>
          <w:rFonts w:ascii="Arial" w:hAnsi="Arial" w:cs="Arial"/>
          <w:b/>
          <w:sz w:val="26"/>
          <w:szCs w:val="26"/>
        </w:rPr>
        <w:t>.</w:t>
      </w:r>
    </w:p>
    <w:p w:rsidR="005B2EF3" w:rsidRDefault="005B2EF3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EF3">
        <w:rPr>
          <w:rFonts w:ascii="Arial" w:hAnsi="Arial" w:cs="Arial"/>
          <w:sz w:val="26"/>
          <w:szCs w:val="26"/>
          <w:u w:val="single"/>
        </w:rPr>
        <w:t>Доходы от сдачи в аренду муниципального имущества</w:t>
      </w:r>
      <w:r>
        <w:rPr>
          <w:rFonts w:ascii="Arial" w:hAnsi="Arial" w:cs="Arial"/>
          <w:sz w:val="26"/>
          <w:szCs w:val="26"/>
        </w:rPr>
        <w:t xml:space="preserve"> на </w:t>
      </w:r>
      <w:r w:rsidR="00A965D9">
        <w:rPr>
          <w:rFonts w:ascii="Arial" w:hAnsi="Arial" w:cs="Arial"/>
          <w:b/>
          <w:sz w:val="26"/>
          <w:szCs w:val="26"/>
        </w:rPr>
        <w:t>4 500</w:t>
      </w:r>
      <w:r w:rsidR="00DD18F8">
        <w:rPr>
          <w:rFonts w:ascii="Arial" w:hAnsi="Arial" w:cs="Arial"/>
          <w:b/>
          <w:sz w:val="26"/>
          <w:szCs w:val="26"/>
        </w:rPr>
        <w:t>,0</w:t>
      </w:r>
      <w:r w:rsidRPr="005B2EF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5B2EF3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Pr="005B2EF3">
        <w:rPr>
          <w:rFonts w:ascii="Arial" w:hAnsi="Arial" w:cs="Arial"/>
          <w:b/>
          <w:sz w:val="26"/>
          <w:szCs w:val="26"/>
        </w:rPr>
        <w:t xml:space="preserve">. </w:t>
      </w:r>
      <w:r w:rsidRPr="005B2EF3">
        <w:rPr>
          <w:rFonts w:ascii="Arial" w:hAnsi="Arial" w:cs="Arial"/>
          <w:sz w:val="26"/>
          <w:szCs w:val="26"/>
        </w:rPr>
        <w:t xml:space="preserve">Дополнительно поступили средства от АО "Городские электрические сети", в связи с переданным имуществом (объекты электроснабжения) в собственность МО городское поселение Пойковский. Договор аренды за пользование муниципальным имуществом №36 от </w:t>
      </w:r>
      <w:r w:rsidRPr="005B2EF3">
        <w:rPr>
          <w:rFonts w:ascii="Arial" w:hAnsi="Arial" w:cs="Arial"/>
          <w:sz w:val="26"/>
          <w:szCs w:val="26"/>
        </w:rPr>
        <w:lastRenderedPageBreak/>
        <w:t xml:space="preserve">27.04.2010 года по 30.04.2020 год. </w:t>
      </w:r>
    </w:p>
    <w:p w:rsidR="005B2EF3" w:rsidRDefault="005B2EF3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5B2EF3">
        <w:rPr>
          <w:rFonts w:ascii="Arial" w:hAnsi="Arial" w:cs="Arial"/>
          <w:sz w:val="26"/>
          <w:szCs w:val="26"/>
          <w:u w:val="single"/>
        </w:rPr>
        <w:t>Прочие поступления от денежных взысканий (штрафов) и иных сумм в возмещение ущерба, зачисляемые в бюджеты городских поселений</w:t>
      </w:r>
      <w:r>
        <w:rPr>
          <w:rFonts w:ascii="Arial" w:hAnsi="Arial" w:cs="Arial"/>
          <w:sz w:val="26"/>
          <w:szCs w:val="26"/>
        </w:rPr>
        <w:t xml:space="preserve"> на </w:t>
      </w:r>
      <w:r w:rsidR="00DD18F8">
        <w:rPr>
          <w:rFonts w:ascii="Arial" w:hAnsi="Arial" w:cs="Arial"/>
          <w:b/>
          <w:sz w:val="26"/>
          <w:szCs w:val="26"/>
        </w:rPr>
        <w:t>33</w:t>
      </w:r>
      <w:r w:rsidR="00652E1D">
        <w:rPr>
          <w:rFonts w:ascii="Arial" w:hAnsi="Arial" w:cs="Arial"/>
          <w:b/>
          <w:sz w:val="26"/>
          <w:szCs w:val="26"/>
        </w:rPr>
        <w:t>,000</w:t>
      </w:r>
      <w:r w:rsidRPr="005B2EF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5B2EF3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="00FF7E59">
        <w:rPr>
          <w:rFonts w:ascii="Arial" w:hAnsi="Arial" w:cs="Arial"/>
          <w:sz w:val="26"/>
          <w:szCs w:val="26"/>
        </w:rPr>
        <w:t xml:space="preserve">. </w:t>
      </w:r>
      <w:r w:rsidR="00DD18F8">
        <w:rPr>
          <w:rFonts w:ascii="Arial" w:hAnsi="Arial" w:cs="Arial"/>
          <w:sz w:val="26"/>
          <w:szCs w:val="26"/>
        </w:rPr>
        <w:t xml:space="preserve">по администратору 650 (Администрация). </w:t>
      </w:r>
      <w:r w:rsidR="00FF7E59">
        <w:rPr>
          <w:rFonts w:ascii="Arial" w:hAnsi="Arial" w:cs="Arial"/>
          <w:sz w:val="26"/>
          <w:szCs w:val="26"/>
        </w:rPr>
        <w:t xml:space="preserve">Фактическое поступление: 1,0 тыс. штраф по административному правонарушению, </w:t>
      </w:r>
      <w:r w:rsidR="00A965D9">
        <w:rPr>
          <w:rFonts w:ascii="Arial" w:hAnsi="Arial" w:cs="Arial"/>
          <w:sz w:val="26"/>
          <w:szCs w:val="26"/>
        </w:rPr>
        <w:t>70</w:t>
      </w:r>
      <w:r w:rsidR="00FF7E59">
        <w:rPr>
          <w:rFonts w:ascii="Arial" w:hAnsi="Arial" w:cs="Arial"/>
          <w:sz w:val="26"/>
          <w:szCs w:val="26"/>
        </w:rPr>
        <w:t xml:space="preserve"> тыс. штраф за пору имущества.</w:t>
      </w:r>
      <w:r w:rsidR="00DD18F8">
        <w:rPr>
          <w:rFonts w:ascii="Arial" w:hAnsi="Arial" w:cs="Arial"/>
          <w:sz w:val="26"/>
          <w:szCs w:val="26"/>
        </w:rPr>
        <w:t xml:space="preserve"> По администратору 370 (</w:t>
      </w:r>
      <w:r w:rsidR="00A965D9">
        <w:rPr>
          <w:rFonts w:ascii="Arial" w:hAnsi="Arial" w:cs="Arial"/>
          <w:sz w:val="26"/>
          <w:szCs w:val="26"/>
        </w:rPr>
        <w:t>Департамент гражданской защиты населения ХМАО</w:t>
      </w:r>
      <w:r w:rsidR="00DD18F8">
        <w:rPr>
          <w:rFonts w:ascii="Arial" w:hAnsi="Arial" w:cs="Arial"/>
          <w:sz w:val="26"/>
          <w:szCs w:val="26"/>
        </w:rPr>
        <w:t xml:space="preserve">) </w:t>
      </w:r>
      <w:r w:rsidR="00DD18F8" w:rsidRPr="00DD18F8">
        <w:rPr>
          <w:rFonts w:ascii="Arial" w:hAnsi="Arial" w:cs="Arial"/>
          <w:b/>
          <w:sz w:val="26"/>
          <w:szCs w:val="26"/>
        </w:rPr>
        <w:t>50,0</w:t>
      </w:r>
      <w:r w:rsidR="00DD18F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D18F8">
        <w:rPr>
          <w:rFonts w:ascii="Arial" w:hAnsi="Arial" w:cs="Arial"/>
          <w:sz w:val="26"/>
          <w:szCs w:val="26"/>
        </w:rPr>
        <w:t>тыс.руб</w:t>
      </w:r>
      <w:proofErr w:type="spellEnd"/>
      <w:r w:rsidR="00DD18F8">
        <w:rPr>
          <w:rFonts w:ascii="Arial" w:hAnsi="Arial" w:cs="Arial"/>
          <w:sz w:val="26"/>
          <w:szCs w:val="26"/>
        </w:rPr>
        <w:t>.</w:t>
      </w:r>
    </w:p>
    <w:p w:rsidR="00DD18F8" w:rsidRPr="00DD18F8" w:rsidRDefault="00DD18F8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  <w:r w:rsidRPr="00DD18F8">
        <w:rPr>
          <w:rFonts w:ascii="Arial" w:hAnsi="Arial" w:cs="Arial"/>
          <w:sz w:val="26"/>
          <w:szCs w:val="26"/>
          <w:u w:val="single"/>
        </w:rPr>
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</w:r>
      <w:r>
        <w:rPr>
          <w:rFonts w:ascii="Arial" w:hAnsi="Arial" w:cs="Arial"/>
          <w:sz w:val="26"/>
          <w:szCs w:val="26"/>
        </w:rPr>
        <w:t xml:space="preserve">на </w:t>
      </w:r>
      <w:r>
        <w:rPr>
          <w:rFonts w:ascii="Arial" w:hAnsi="Arial" w:cs="Arial"/>
          <w:b/>
          <w:sz w:val="26"/>
          <w:szCs w:val="26"/>
        </w:rPr>
        <w:t>252,0</w:t>
      </w:r>
      <w:r w:rsidRPr="00DD18F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DD18F8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Pr="00DD18F8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A965D9">
        <w:rPr>
          <w:rFonts w:ascii="Arial" w:hAnsi="Arial" w:cs="Arial"/>
          <w:sz w:val="26"/>
          <w:szCs w:val="26"/>
        </w:rPr>
        <w:t>П</w:t>
      </w:r>
      <w:r>
        <w:rPr>
          <w:rFonts w:ascii="Arial" w:hAnsi="Arial" w:cs="Arial"/>
          <w:sz w:val="26"/>
          <w:szCs w:val="26"/>
        </w:rPr>
        <w:t>оступления от банка «Держава» по муниципальному контракту «Летнее содержание дорог».</w:t>
      </w:r>
    </w:p>
    <w:p w:rsidR="00574F32" w:rsidRDefault="00574F32" w:rsidP="00261A76">
      <w:pPr>
        <w:pStyle w:val="a4"/>
        <w:spacing w:after="0"/>
        <w:ind w:left="0" w:firstLine="709"/>
        <w:jc w:val="center"/>
        <w:rPr>
          <w:rFonts w:ascii="Arial" w:hAnsi="Arial" w:cs="Arial"/>
          <w:sz w:val="26"/>
          <w:szCs w:val="26"/>
        </w:rPr>
      </w:pPr>
    </w:p>
    <w:p w:rsidR="006A4FD3" w:rsidRDefault="006A4FD3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A965D9" w:rsidRDefault="00A965D9" w:rsidP="00261A76">
      <w:pPr>
        <w:pStyle w:val="a4"/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</w:p>
    <w:p w:rsidR="003F30B8" w:rsidRDefault="003F30B8" w:rsidP="00261A76">
      <w:pPr>
        <w:pStyle w:val="a4"/>
        <w:spacing w:after="0"/>
        <w:ind w:left="0" w:firstLine="709"/>
        <w:jc w:val="both"/>
        <w:rPr>
          <w:rFonts w:ascii="Arial" w:hAnsi="Arial" w:cs="Arial"/>
          <w:sz w:val="26"/>
          <w:szCs w:val="26"/>
        </w:rPr>
      </w:pPr>
    </w:p>
    <w:p w:rsidR="00190C3F" w:rsidRDefault="00190C3F">
      <w:pPr>
        <w:pStyle w:val="a4"/>
        <w:numPr>
          <w:ilvl w:val="0"/>
          <w:numId w:val="4"/>
        </w:numPr>
        <w:spacing w:after="0"/>
        <w:ind w:left="0" w:firstLine="709"/>
        <w:jc w:val="center"/>
        <w:rPr>
          <w:ins w:id="29" w:author="Сафина Т А" w:date="2018-01-23T10:27:00Z"/>
          <w:rFonts w:ascii="Arial" w:hAnsi="Arial" w:cs="Arial"/>
          <w:sz w:val="26"/>
          <w:szCs w:val="26"/>
        </w:rPr>
        <w:pPrChange w:id="30" w:author="Сафина Т А" w:date="2018-01-23T10:27:00Z">
          <w:pPr>
            <w:spacing w:after="0"/>
            <w:jc w:val="center"/>
          </w:pPr>
        </w:pPrChange>
      </w:pPr>
      <w:ins w:id="31" w:author="Сафина Т А" w:date="2018-01-23T10:27:00Z">
        <w:r>
          <w:rPr>
            <w:rFonts w:ascii="Arial" w:hAnsi="Arial" w:cs="Arial"/>
            <w:sz w:val="26"/>
            <w:szCs w:val="26"/>
          </w:rPr>
          <w:t xml:space="preserve">Расходы </w:t>
        </w:r>
      </w:ins>
      <w:r w:rsidR="00574F32">
        <w:rPr>
          <w:rFonts w:ascii="Arial" w:hAnsi="Arial" w:cs="Arial"/>
          <w:sz w:val="26"/>
          <w:szCs w:val="26"/>
        </w:rPr>
        <w:t>бюджета поселения</w:t>
      </w:r>
    </w:p>
    <w:p w:rsidR="00190C3F" w:rsidRDefault="00190C3F" w:rsidP="00261A76">
      <w:pPr>
        <w:spacing w:after="0"/>
        <w:ind w:firstLine="709"/>
        <w:jc w:val="center"/>
        <w:rPr>
          <w:ins w:id="32" w:author="Сафина Т А" w:date="2018-01-23T10:27:00Z"/>
          <w:rFonts w:ascii="Arial" w:hAnsi="Arial" w:cs="Arial"/>
          <w:sz w:val="26"/>
          <w:szCs w:val="26"/>
        </w:rPr>
      </w:pPr>
    </w:p>
    <w:p w:rsidR="00190C3F" w:rsidRDefault="00190C3F">
      <w:pPr>
        <w:spacing w:after="0"/>
        <w:ind w:firstLine="709"/>
        <w:jc w:val="both"/>
        <w:rPr>
          <w:ins w:id="33" w:author="Сафина Т А" w:date="2018-01-23T10:28:00Z"/>
          <w:rFonts w:ascii="Arial" w:hAnsi="Arial" w:cs="Arial"/>
          <w:sz w:val="26"/>
          <w:szCs w:val="26"/>
        </w:rPr>
        <w:pPrChange w:id="34" w:author="Сафина Т А" w:date="2018-01-23T10:28:00Z">
          <w:pPr>
            <w:spacing w:after="0"/>
            <w:jc w:val="center"/>
          </w:pPr>
        </w:pPrChange>
      </w:pPr>
      <w:ins w:id="35" w:author="Сафина Т А" w:date="2018-01-23T10:27:00Z">
        <w:r>
          <w:rPr>
            <w:rFonts w:ascii="Arial" w:hAnsi="Arial" w:cs="Arial"/>
            <w:sz w:val="26"/>
            <w:szCs w:val="26"/>
          </w:rPr>
          <w:t xml:space="preserve">Расходная часть бюджета городского поселения Пойковский увеличена на общую сумму </w:t>
        </w:r>
      </w:ins>
      <w:r w:rsidR="0040704D">
        <w:rPr>
          <w:rFonts w:ascii="Arial" w:hAnsi="Arial" w:cs="Arial"/>
          <w:b/>
          <w:color w:val="000000"/>
          <w:sz w:val="26"/>
          <w:szCs w:val="26"/>
        </w:rPr>
        <w:t>7 292,46540</w:t>
      </w:r>
      <w:r w:rsidR="00BA33CA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proofErr w:type="spellStart"/>
      <w:ins w:id="36" w:author="Сафина Т А" w:date="2018-01-23T10:28:00Z">
        <w:r w:rsidRPr="00BA33CA">
          <w:rPr>
            <w:rFonts w:ascii="Arial" w:hAnsi="Arial" w:cs="Arial"/>
            <w:b/>
            <w:sz w:val="26"/>
            <w:szCs w:val="26"/>
            <w:rPrChange w:id="37" w:author="Сафина Т А" w:date="2018-01-23T11:06:00Z">
              <w:rPr>
                <w:rFonts w:ascii="Arial" w:hAnsi="Arial" w:cs="Arial"/>
                <w:sz w:val="26"/>
                <w:szCs w:val="26"/>
              </w:rPr>
            </w:rPrChange>
          </w:rPr>
          <w:t>тыс</w:t>
        </w:r>
        <w:r w:rsidRPr="00AA017F">
          <w:rPr>
            <w:rFonts w:ascii="Arial" w:hAnsi="Arial" w:cs="Arial"/>
            <w:b/>
            <w:sz w:val="26"/>
            <w:szCs w:val="26"/>
            <w:rPrChange w:id="38" w:author="Сафина Т А" w:date="2018-01-23T11:06:00Z">
              <w:rPr>
                <w:rFonts w:ascii="Arial" w:hAnsi="Arial" w:cs="Arial"/>
                <w:sz w:val="26"/>
                <w:szCs w:val="26"/>
              </w:rPr>
            </w:rPrChange>
          </w:rPr>
          <w:t>.руб</w:t>
        </w:r>
        <w:proofErr w:type="spellEnd"/>
        <w:r w:rsidRPr="00AA017F">
          <w:rPr>
            <w:rFonts w:ascii="Arial" w:hAnsi="Arial" w:cs="Arial"/>
            <w:b/>
            <w:sz w:val="26"/>
            <w:szCs w:val="26"/>
            <w:rPrChange w:id="39" w:author="Сафина Т А" w:date="2018-01-23T11:06:00Z">
              <w:rPr>
                <w:rFonts w:ascii="Arial" w:hAnsi="Arial" w:cs="Arial"/>
                <w:sz w:val="26"/>
                <w:szCs w:val="26"/>
              </w:rPr>
            </w:rPrChange>
          </w:rPr>
          <w:t>.,</w:t>
        </w:r>
        <w:r>
          <w:rPr>
            <w:rFonts w:ascii="Arial" w:hAnsi="Arial" w:cs="Arial"/>
            <w:sz w:val="26"/>
            <w:szCs w:val="26"/>
          </w:rPr>
          <w:t xml:space="preserve"> в том числе</w:t>
        </w:r>
      </w:ins>
      <w:r w:rsidR="00BA33CA">
        <w:rPr>
          <w:rFonts w:ascii="Arial" w:hAnsi="Arial" w:cs="Arial"/>
          <w:sz w:val="26"/>
          <w:szCs w:val="26"/>
        </w:rPr>
        <w:t xml:space="preserve"> за счет поступлений (выбытий) из вышестоящих бюджетов </w:t>
      </w:r>
      <w:r w:rsidR="0040704D" w:rsidRPr="0040704D">
        <w:rPr>
          <w:rFonts w:ascii="Arial" w:hAnsi="Arial" w:cs="Arial"/>
          <w:sz w:val="26"/>
          <w:szCs w:val="26"/>
        </w:rPr>
        <w:t xml:space="preserve">2 147,6654 </w:t>
      </w:r>
      <w:proofErr w:type="spellStart"/>
      <w:r w:rsidR="00BA33CA">
        <w:rPr>
          <w:rFonts w:ascii="Arial" w:hAnsi="Arial" w:cs="Arial"/>
          <w:sz w:val="26"/>
          <w:szCs w:val="26"/>
        </w:rPr>
        <w:t>тыс.руб</w:t>
      </w:r>
      <w:proofErr w:type="spellEnd"/>
      <w:r w:rsidR="00BA33CA">
        <w:rPr>
          <w:rFonts w:ascii="Arial" w:hAnsi="Arial" w:cs="Arial"/>
          <w:sz w:val="26"/>
          <w:szCs w:val="26"/>
        </w:rPr>
        <w:t xml:space="preserve">., за счёт увеличения собственных доходов в размере </w:t>
      </w:r>
      <w:r w:rsidR="0040704D" w:rsidRPr="0040704D">
        <w:rPr>
          <w:rFonts w:ascii="Arial" w:hAnsi="Arial" w:cs="Arial"/>
          <w:sz w:val="26"/>
          <w:szCs w:val="26"/>
        </w:rPr>
        <w:t xml:space="preserve">5 144,8 </w:t>
      </w:r>
      <w:proofErr w:type="spellStart"/>
      <w:r w:rsidR="00BA33CA" w:rsidRPr="00BA33CA">
        <w:rPr>
          <w:rFonts w:ascii="Arial" w:hAnsi="Arial" w:cs="Arial"/>
          <w:sz w:val="26"/>
          <w:szCs w:val="26"/>
        </w:rPr>
        <w:t>тыс.руб</w:t>
      </w:r>
      <w:proofErr w:type="spellEnd"/>
      <w:r w:rsidR="00BA33CA" w:rsidRPr="00BA33CA">
        <w:rPr>
          <w:rFonts w:ascii="Arial" w:hAnsi="Arial" w:cs="Arial"/>
          <w:sz w:val="26"/>
          <w:szCs w:val="26"/>
        </w:rPr>
        <w:t>.</w:t>
      </w:r>
      <w:r w:rsidR="008C336B">
        <w:rPr>
          <w:rFonts w:ascii="Arial" w:hAnsi="Arial" w:cs="Arial"/>
          <w:sz w:val="26"/>
          <w:szCs w:val="26"/>
        </w:rPr>
        <w:t xml:space="preserve"> За счёт увеличение собственных доходов средства направлены:</w:t>
      </w:r>
    </w:p>
    <w:p w:rsidR="00E62B28" w:rsidRPr="00AF3D87" w:rsidRDefault="00E62B28">
      <w:pPr>
        <w:pStyle w:val="a4"/>
        <w:numPr>
          <w:ilvl w:val="0"/>
          <w:numId w:val="2"/>
        </w:numPr>
        <w:tabs>
          <w:tab w:val="left" w:pos="709"/>
        </w:tabs>
        <w:spacing w:after="0"/>
        <w:ind w:left="0" w:firstLine="709"/>
        <w:jc w:val="both"/>
        <w:rPr>
          <w:ins w:id="40" w:author="Сафина Т А" w:date="2018-01-23T13:15:00Z"/>
          <w:rFonts w:ascii="Arial" w:hAnsi="Arial" w:cs="Arial"/>
          <w:b/>
          <w:sz w:val="26"/>
          <w:szCs w:val="26"/>
          <w:rPrChange w:id="41" w:author="Сафина Т А" w:date="2018-01-23T13:35:00Z">
            <w:rPr>
              <w:ins w:id="42" w:author="Сафина Т А" w:date="2018-01-23T13:15:00Z"/>
              <w:rFonts w:ascii="Arial" w:hAnsi="Arial" w:cs="Arial"/>
              <w:sz w:val="26"/>
              <w:szCs w:val="26"/>
            </w:rPr>
          </w:rPrChange>
        </w:rPr>
        <w:pPrChange w:id="43" w:author="Сафина Т А" w:date="2018-01-23T13:15:00Z">
          <w:pPr>
            <w:spacing w:after="0"/>
            <w:jc w:val="center"/>
          </w:pPr>
        </w:pPrChange>
      </w:pPr>
      <w:ins w:id="44" w:author="Сафина Т А" w:date="2018-01-23T13:15:00Z">
        <w:r w:rsidRPr="00AF3D87">
          <w:rPr>
            <w:rFonts w:ascii="Arial" w:hAnsi="Arial" w:cs="Arial"/>
            <w:b/>
            <w:sz w:val="26"/>
            <w:szCs w:val="26"/>
          </w:rPr>
          <w:t>В муниципальной программе «Совершенствование муниципального управления в городском поселении Пойковский на 2017 - 2020 годы»</w:t>
        </w:r>
      </w:ins>
      <w:r w:rsidR="00341CAE">
        <w:rPr>
          <w:rFonts w:ascii="Arial" w:hAnsi="Arial" w:cs="Arial"/>
          <w:b/>
          <w:sz w:val="26"/>
          <w:szCs w:val="26"/>
        </w:rPr>
        <w:t xml:space="preserve"> уменьшение на </w:t>
      </w:r>
      <w:r w:rsidR="00CA5B11">
        <w:rPr>
          <w:rFonts w:ascii="Arial" w:hAnsi="Arial" w:cs="Arial"/>
          <w:b/>
          <w:sz w:val="26"/>
          <w:szCs w:val="26"/>
        </w:rPr>
        <w:t>57,8</w:t>
      </w:r>
      <w:r w:rsidR="00341CAE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341CAE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="00341CAE">
        <w:rPr>
          <w:rFonts w:ascii="Arial" w:hAnsi="Arial" w:cs="Arial"/>
          <w:b/>
          <w:sz w:val="26"/>
          <w:szCs w:val="26"/>
        </w:rPr>
        <w:t>.</w:t>
      </w:r>
      <w:ins w:id="45" w:author="Сафина Т А" w:date="2018-01-23T13:15:00Z">
        <w:r w:rsidRPr="00AF3D87">
          <w:rPr>
            <w:rFonts w:ascii="Arial" w:hAnsi="Arial" w:cs="Arial"/>
            <w:b/>
            <w:sz w:val="26"/>
            <w:szCs w:val="26"/>
            <w:rPrChange w:id="46" w:author="Сафина Т А" w:date="2018-01-23T13:35:00Z">
              <w:rPr>
                <w:rFonts w:ascii="Arial" w:hAnsi="Arial" w:cs="Arial"/>
                <w:sz w:val="26"/>
                <w:szCs w:val="26"/>
              </w:rPr>
            </w:rPrChange>
          </w:rPr>
          <w:t>:</w:t>
        </w:r>
      </w:ins>
    </w:p>
    <w:p w:rsidR="00E62B28" w:rsidRDefault="00CA5B11">
      <w:pPr>
        <w:pStyle w:val="a4"/>
        <w:numPr>
          <w:ilvl w:val="0"/>
          <w:numId w:val="3"/>
        </w:numPr>
        <w:tabs>
          <w:tab w:val="left" w:pos="360"/>
          <w:tab w:val="left" w:pos="1134"/>
        </w:tabs>
        <w:spacing w:after="0"/>
        <w:ind w:left="0" w:firstLine="709"/>
        <w:jc w:val="both"/>
        <w:rPr>
          <w:ins w:id="47" w:author="Сафина Т А" w:date="2018-01-23T13:20:00Z"/>
          <w:rFonts w:ascii="Arial" w:hAnsi="Arial" w:cs="Arial"/>
          <w:sz w:val="26"/>
          <w:szCs w:val="26"/>
        </w:rPr>
        <w:pPrChange w:id="48" w:author="Сафина Т А" w:date="2018-01-23T13:15:00Z">
          <w:pPr>
            <w:spacing w:after="0"/>
            <w:jc w:val="center"/>
          </w:pPr>
        </w:pPrChange>
      </w:pPr>
      <w:r>
        <w:rPr>
          <w:rFonts w:ascii="Arial" w:hAnsi="Arial" w:cs="Arial"/>
          <w:sz w:val="26"/>
          <w:szCs w:val="26"/>
        </w:rPr>
        <w:t>Увеличение на приобретение канцелярских товаров</w:t>
      </w:r>
      <w:r w:rsidR="00341CAE">
        <w:rPr>
          <w:rFonts w:ascii="Arial" w:hAnsi="Arial" w:cs="Arial"/>
          <w:sz w:val="26"/>
          <w:szCs w:val="26"/>
        </w:rPr>
        <w:t xml:space="preserve"> в связи с фактической потребностью.</w:t>
      </w:r>
    </w:p>
    <w:p w:rsidR="00A72055" w:rsidRPr="00AF3D87" w:rsidRDefault="00A72055">
      <w:pPr>
        <w:pStyle w:val="a4"/>
        <w:numPr>
          <w:ilvl w:val="0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ins w:id="49" w:author="Сафина Т А" w:date="2018-01-23T13:22:00Z"/>
          <w:rFonts w:ascii="Arial" w:hAnsi="Arial" w:cs="Arial"/>
          <w:b/>
          <w:sz w:val="26"/>
          <w:szCs w:val="26"/>
          <w:rPrChange w:id="50" w:author="Сафина Т А" w:date="2018-01-23T13:36:00Z">
            <w:rPr>
              <w:ins w:id="51" w:author="Сафина Т А" w:date="2018-01-23T13:22:00Z"/>
              <w:rFonts w:ascii="Arial" w:hAnsi="Arial" w:cs="Arial"/>
              <w:sz w:val="26"/>
              <w:szCs w:val="26"/>
            </w:rPr>
          </w:rPrChange>
        </w:rPr>
        <w:pPrChange w:id="52" w:author="Сафина Т А" w:date="2018-01-23T13:22:00Z">
          <w:pPr>
            <w:spacing w:after="0"/>
            <w:jc w:val="center"/>
          </w:pPr>
        </w:pPrChange>
      </w:pPr>
      <w:ins w:id="53" w:author="Сафина Т А" w:date="2018-01-23T13:21:00Z">
        <w:r w:rsidRPr="00AF3D87">
          <w:rPr>
            <w:rFonts w:ascii="Arial" w:hAnsi="Arial" w:cs="Arial"/>
            <w:b/>
            <w:sz w:val="26"/>
            <w:szCs w:val="26"/>
            <w:rPrChange w:id="54" w:author="Сафина Т А" w:date="2018-01-23T13:36:00Z">
              <w:rPr>
                <w:rFonts w:ascii="Arial" w:hAnsi="Arial" w:cs="Arial"/>
                <w:sz w:val="26"/>
                <w:szCs w:val="26"/>
              </w:rPr>
            </w:rPrChange>
          </w:rPr>
          <w:t xml:space="preserve">В муниципальной программе </w:t>
        </w:r>
      </w:ins>
      <w:ins w:id="55" w:author="Сафина Т А" w:date="2018-01-23T13:22:00Z">
        <w:r w:rsidRPr="00AF3D87">
          <w:rPr>
            <w:rFonts w:ascii="Arial" w:hAnsi="Arial" w:cs="Arial"/>
            <w:b/>
            <w:sz w:val="26"/>
            <w:szCs w:val="26"/>
            <w:rPrChange w:id="56" w:author="Сафина Т А" w:date="2018-01-23T13:36:00Z">
              <w:rPr>
                <w:rFonts w:ascii="Arial" w:hAnsi="Arial" w:cs="Arial"/>
                <w:sz w:val="26"/>
                <w:szCs w:val="26"/>
              </w:rPr>
            </w:rPrChange>
          </w:rPr>
          <w:t>«Управление имуществом в городском поселении Пойковский на 2017-2020 годы»</w:t>
        </w:r>
      </w:ins>
      <w:r w:rsidR="001D4C07">
        <w:rPr>
          <w:rFonts w:ascii="Arial" w:hAnsi="Arial" w:cs="Arial"/>
          <w:b/>
          <w:sz w:val="26"/>
          <w:szCs w:val="26"/>
        </w:rPr>
        <w:t xml:space="preserve"> на </w:t>
      </w:r>
      <w:r w:rsidR="00CA5B11">
        <w:rPr>
          <w:rFonts w:ascii="Arial" w:hAnsi="Arial" w:cs="Arial"/>
          <w:b/>
          <w:sz w:val="26"/>
          <w:szCs w:val="26"/>
        </w:rPr>
        <w:t xml:space="preserve">4 500,0 </w:t>
      </w:r>
      <w:proofErr w:type="spellStart"/>
      <w:r w:rsidR="001D4C07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="001D4C07">
        <w:rPr>
          <w:rFonts w:ascii="Arial" w:hAnsi="Arial" w:cs="Arial"/>
          <w:b/>
          <w:sz w:val="26"/>
          <w:szCs w:val="26"/>
        </w:rPr>
        <w:t>.</w:t>
      </w:r>
      <w:ins w:id="57" w:author="Сафина Т А" w:date="2018-01-23T13:22:00Z">
        <w:r w:rsidRPr="00AF3D87">
          <w:rPr>
            <w:rFonts w:ascii="Arial" w:hAnsi="Arial" w:cs="Arial"/>
            <w:b/>
            <w:sz w:val="26"/>
            <w:szCs w:val="26"/>
            <w:rPrChange w:id="58" w:author="Сафина Т А" w:date="2018-01-23T13:36:00Z">
              <w:rPr>
                <w:rFonts w:ascii="Arial" w:hAnsi="Arial" w:cs="Arial"/>
                <w:sz w:val="26"/>
                <w:szCs w:val="26"/>
              </w:rPr>
            </w:rPrChange>
          </w:rPr>
          <w:t>:</w:t>
        </w:r>
      </w:ins>
    </w:p>
    <w:p w:rsidR="00A72055" w:rsidRDefault="00A72055">
      <w:pPr>
        <w:pStyle w:val="a4"/>
        <w:numPr>
          <w:ilvl w:val="0"/>
          <w:numId w:val="3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ins w:id="59" w:author="Сафина Т А" w:date="2018-01-23T13:22:00Z"/>
          <w:rFonts w:ascii="Arial" w:hAnsi="Arial" w:cs="Arial"/>
          <w:sz w:val="26"/>
          <w:szCs w:val="26"/>
        </w:rPr>
        <w:pPrChange w:id="60" w:author="Сафина Т А" w:date="2018-01-23T13:22:00Z">
          <w:pPr>
            <w:spacing w:after="0"/>
            <w:jc w:val="center"/>
          </w:pPr>
        </w:pPrChange>
      </w:pPr>
      <w:ins w:id="61" w:author="Сафина Т А" w:date="2018-01-23T13:22:00Z">
        <w:r w:rsidRPr="00A72055">
          <w:rPr>
            <w:rFonts w:ascii="Arial" w:hAnsi="Arial" w:cs="Arial"/>
            <w:sz w:val="26"/>
            <w:szCs w:val="26"/>
            <w:u w:val="single"/>
            <w:rPrChange w:id="62" w:author="Сафина Т А" w:date="2018-01-23T13:25:00Z">
              <w:rPr>
                <w:rFonts w:ascii="Arial" w:hAnsi="Arial" w:cs="Arial"/>
                <w:sz w:val="26"/>
                <w:szCs w:val="26"/>
              </w:rPr>
            </w:rPrChange>
          </w:rPr>
          <w:t>Программа I "Управление земельными ресурсами в городском поселении Пойковский"</w:t>
        </w:r>
        <w:r>
          <w:rPr>
            <w:rFonts w:ascii="Arial" w:hAnsi="Arial" w:cs="Arial"/>
            <w:sz w:val="26"/>
            <w:szCs w:val="26"/>
          </w:rPr>
          <w:t xml:space="preserve"> </w:t>
        </w:r>
      </w:ins>
      <w:r w:rsidR="00CA5B11">
        <w:rPr>
          <w:rFonts w:ascii="Arial" w:hAnsi="Arial" w:cs="Arial"/>
          <w:sz w:val="26"/>
          <w:szCs w:val="26"/>
        </w:rPr>
        <w:t>без изменений</w:t>
      </w:r>
      <w:ins w:id="63" w:author="Сафина Т А" w:date="2018-01-23T13:22:00Z">
        <w:r>
          <w:rPr>
            <w:rFonts w:ascii="Arial" w:hAnsi="Arial" w:cs="Arial"/>
            <w:sz w:val="26"/>
            <w:szCs w:val="26"/>
          </w:rPr>
          <w:t>.</w:t>
        </w:r>
      </w:ins>
    </w:p>
    <w:p w:rsidR="00A72055" w:rsidRPr="00CA5B11" w:rsidRDefault="00A72055" w:rsidP="00CA5B11">
      <w:pPr>
        <w:pStyle w:val="a4"/>
        <w:numPr>
          <w:ilvl w:val="0"/>
          <w:numId w:val="3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ins w:id="64" w:author="Сафина Т А" w:date="2018-01-23T13:24:00Z"/>
          <w:rFonts w:ascii="Arial" w:hAnsi="Arial" w:cs="Arial"/>
          <w:sz w:val="26"/>
          <w:szCs w:val="26"/>
        </w:rPr>
        <w:pPrChange w:id="65" w:author="Сафина Т А" w:date="2018-01-23T13:22:00Z">
          <w:pPr>
            <w:spacing w:after="0"/>
            <w:jc w:val="center"/>
          </w:pPr>
        </w:pPrChange>
      </w:pPr>
      <w:ins w:id="66" w:author="Сафина Т А" w:date="2018-01-23T13:23:00Z">
        <w:r w:rsidRPr="00A72055">
          <w:rPr>
            <w:rFonts w:ascii="Arial" w:hAnsi="Arial" w:cs="Arial"/>
            <w:sz w:val="26"/>
            <w:szCs w:val="26"/>
            <w:u w:val="single"/>
            <w:rPrChange w:id="67" w:author="Сафина Т А" w:date="2018-01-23T13:25:00Z">
              <w:rPr>
                <w:rFonts w:ascii="Arial" w:hAnsi="Arial" w:cs="Arial"/>
                <w:sz w:val="26"/>
                <w:szCs w:val="26"/>
              </w:rPr>
            </w:rPrChange>
          </w:rPr>
          <w:t>Подпрограмма II "Формирование эффективной структуры муниципальной собственности и системы управления имуществом муниципального образования городское поселение Пойковский</w:t>
        </w:r>
        <w:r w:rsidRPr="00CA5B11">
          <w:rPr>
            <w:rFonts w:ascii="Arial" w:hAnsi="Arial" w:cs="Arial"/>
            <w:sz w:val="26"/>
            <w:szCs w:val="26"/>
            <w:rPrChange w:id="68" w:author="Сафина Т А" w:date="2018-01-23T13:25:00Z">
              <w:rPr>
                <w:rFonts w:ascii="Arial" w:hAnsi="Arial" w:cs="Arial"/>
                <w:sz w:val="26"/>
                <w:szCs w:val="26"/>
              </w:rPr>
            </w:rPrChange>
          </w:rPr>
          <w:t>":</w:t>
        </w:r>
      </w:ins>
      <w:r w:rsidR="00CA5B11" w:rsidRPr="00CA5B11">
        <w:rPr>
          <w:rFonts w:ascii="Arial" w:hAnsi="Arial" w:cs="Arial"/>
          <w:sz w:val="26"/>
          <w:szCs w:val="26"/>
        </w:rPr>
        <w:t xml:space="preserve"> без изменений.</w:t>
      </w:r>
    </w:p>
    <w:p w:rsidR="00A72055" w:rsidRDefault="00A72055">
      <w:pPr>
        <w:pStyle w:val="a4"/>
        <w:numPr>
          <w:ilvl w:val="0"/>
          <w:numId w:val="3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ins w:id="69" w:author="Сафина Т А" w:date="2018-01-23T13:25:00Z"/>
          <w:rFonts w:ascii="Arial" w:hAnsi="Arial" w:cs="Arial"/>
          <w:sz w:val="26"/>
          <w:szCs w:val="26"/>
        </w:rPr>
        <w:pPrChange w:id="70" w:author="Сафина Т А" w:date="2018-01-23T13:26:00Z">
          <w:pPr>
            <w:spacing w:after="0"/>
            <w:jc w:val="center"/>
          </w:pPr>
        </w:pPrChange>
      </w:pPr>
      <w:ins w:id="71" w:author="Сафина Т А" w:date="2018-01-23T13:25:00Z">
        <w:r w:rsidRPr="00A72055">
          <w:rPr>
            <w:rFonts w:ascii="Arial" w:hAnsi="Arial" w:cs="Arial"/>
            <w:sz w:val="26"/>
            <w:szCs w:val="26"/>
            <w:u w:val="single"/>
            <w:rPrChange w:id="72" w:author="Сафина Т А" w:date="2018-01-23T13:26:00Z">
              <w:rPr>
                <w:rFonts w:ascii="Arial" w:hAnsi="Arial" w:cs="Arial"/>
                <w:sz w:val="26"/>
                <w:szCs w:val="26"/>
              </w:rPr>
            </w:rPrChange>
          </w:rPr>
          <w:t>Подпрограмма III "Управление муниципальным жилищным фондом в городском поселении Пойковский"</w:t>
        </w:r>
        <w:r>
          <w:rPr>
            <w:rFonts w:ascii="Arial" w:hAnsi="Arial" w:cs="Arial"/>
            <w:sz w:val="26"/>
            <w:szCs w:val="26"/>
          </w:rPr>
          <w:t>:</w:t>
        </w:r>
      </w:ins>
    </w:p>
    <w:p w:rsidR="00261A76" w:rsidRPr="00261A76" w:rsidRDefault="00CA5B11" w:rsidP="00261A76">
      <w:pPr>
        <w:pStyle w:val="a4"/>
        <w:numPr>
          <w:ilvl w:val="0"/>
          <w:numId w:val="3"/>
        </w:numPr>
        <w:tabs>
          <w:tab w:val="left" w:pos="360"/>
          <w:tab w:val="left" w:pos="993"/>
        </w:tabs>
        <w:spacing w:after="0"/>
        <w:ind w:left="0"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снос приспособленных для прожива</w:t>
      </w:r>
      <w:bookmarkStart w:id="73" w:name="_GoBack"/>
      <w:bookmarkEnd w:id="73"/>
      <w:r>
        <w:rPr>
          <w:rFonts w:ascii="Arial" w:hAnsi="Arial" w:cs="Arial"/>
          <w:sz w:val="26"/>
          <w:szCs w:val="26"/>
        </w:rPr>
        <w:t>ния строений.</w:t>
      </w:r>
    </w:p>
    <w:p w:rsidR="00261A76" w:rsidRPr="00AF3D87" w:rsidRDefault="00261A76" w:rsidP="00261A76">
      <w:pPr>
        <w:pStyle w:val="a4"/>
        <w:numPr>
          <w:ilvl w:val="0"/>
          <w:numId w:val="2"/>
        </w:numPr>
        <w:tabs>
          <w:tab w:val="left" w:pos="709"/>
          <w:tab w:val="left" w:pos="1134"/>
        </w:tabs>
        <w:spacing w:after="0"/>
        <w:ind w:left="0" w:firstLine="709"/>
        <w:jc w:val="both"/>
        <w:rPr>
          <w:ins w:id="74" w:author="Сафина Т А" w:date="2018-01-23T13:29:00Z"/>
          <w:rFonts w:ascii="Arial" w:hAnsi="Arial" w:cs="Arial"/>
          <w:b/>
          <w:sz w:val="26"/>
          <w:szCs w:val="26"/>
          <w:rPrChange w:id="75" w:author="Сафина Т А" w:date="2018-01-23T13:36:00Z">
            <w:rPr>
              <w:ins w:id="76" w:author="Сафина Т А" w:date="2018-01-23T13:29:00Z"/>
              <w:rFonts w:ascii="Arial" w:hAnsi="Arial" w:cs="Arial"/>
              <w:sz w:val="26"/>
              <w:szCs w:val="26"/>
            </w:rPr>
          </w:rPrChange>
        </w:rPr>
      </w:pPr>
      <w:ins w:id="77" w:author="Сафина Т А" w:date="2018-01-23T13:29:00Z">
        <w:r w:rsidRPr="00AF3D87">
          <w:rPr>
            <w:rFonts w:ascii="Arial" w:hAnsi="Arial" w:cs="Arial"/>
            <w:b/>
            <w:sz w:val="26"/>
            <w:szCs w:val="26"/>
            <w:rPrChange w:id="78" w:author="Сафина Т А" w:date="2018-01-23T13:36:00Z">
              <w:rPr>
                <w:rFonts w:ascii="Arial" w:hAnsi="Arial" w:cs="Arial"/>
                <w:sz w:val="26"/>
                <w:szCs w:val="26"/>
              </w:rPr>
            </w:rPrChange>
          </w:rPr>
          <w:t>В муниципальной программе «</w:t>
        </w:r>
      </w:ins>
      <w:r>
        <w:rPr>
          <w:rFonts w:ascii="Arial" w:hAnsi="Arial" w:cs="Arial"/>
          <w:b/>
          <w:sz w:val="26"/>
          <w:szCs w:val="26"/>
        </w:rPr>
        <w:t>Управление муниципальными финансами</w:t>
      </w:r>
      <w:ins w:id="79" w:author="Сафина Т А" w:date="2018-01-23T13:29:00Z">
        <w:r w:rsidRPr="00AF3D87">
          <w:rPr>
            <w:rFonts w:ascii="Arial" w:hAnsi="Arial" w:cs="Arial"/>
            <w:b/>
            <w:sz w:val="26"/>
            <w:szCs w:val="26"/>
            <w:rPrChange w:id="80" w:author="Сафина Т А" w:date="2018-01-23T13:36:00Z">
              <w:rPr>
                <w:rFonts w:ascii="Arial" w:hAnsi="Arial" w:cs="Arial"/>
                <w:sz w:val="26"/>
                <w:szCs w:val="26"/>
              </w:rPr>
            </w:rPrChange>
          </w:rPr>
          <w:t xml:space="preserve"> в городском поселении Пойковский на 2017-2020 годы»</w:t>
        </w:r>
      </w:ins>
      <w:r>
        <w:rPr>
          <w:rFonts w:ascii="Arial" w:hAnsi="Arial" w:cs="Arial"/>
          <w:b/>
          <w:sz w:val="26"/>
          <w:szCs w:val="26"/>
        </w:rPr>
        <w:t xml:space="preserve"> на </w:t>
      </w:r>
      <w:r w:rsidR="00CA5B11">
        <w:rPr>
          <w:rFonts w:ascii="Arial" w:hAnsi="Arial" w:cs="Arial"/>
          <w:b/>
          <w:sz w:val="26"/>
          <w:szCs w:val="26"/>
        </w:rPr>
        <w:t>587,0</w:t>
      </w:r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тыс.руб</w:t>
      </w:r>
      <w:proofErr w:type="spellEnd"/>
      <w:r>
        <w:rPr>
          <w:rFonts w:ascii="Arial" w:hAnsi="Arial" w:cs="Arial"/>
          <w:b/>
          <w:sz w:val="26"/>
          <w:szCs w:val="26"/>
        </w:rPr>
        <w:t>.:</w:t>
      </w:r>
    </w:p>
    <w:p w:rsidR="001D4C07" w:rsidRPr="00261A76" w:rsidRDefault="00261A76" w:rsidP="00261A76">
      <w:pPr>
        <w:pStyle w:val="a4"/>
        <w:numPr>
          <w:ilvl w:val="0"/>
          <w:numId w:val="3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ins w:id="81" w:author="Сафина Т А" w:date="2018-01-23T13:27:00Z"/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полномочие «</w:t>
      </w:r>
      <w:r w:rsidRPr="001D4C07">
        <w:rPr>
          <w:rFonts w:ascii="Arial" w:hAnsi="Arial" w:cs="Arial"/>
          <w:sz w:val="26"/>
          <w:szCs w:val="26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</w:t>
      </w:r>
      <w:r>
        <w:rPr>
          <w:rFonts w:ascii="Arial" w:hAnsi="Arial" w:cs="Arial"/>
          <w:sz w:val="26"/>
          <w:szCs w:val="26"/>
        </w:rPr>
        <w:t>ствии с подписанным регламентом»</w:t>
      </w:r>
      <w:ins w:id="82" w:author="Сафина Т А" w:date="2018-01-23T13:30:00Z">
        <w:r>
          <w:rPr>
            <w:rFonts w:ascii="Arial" w:hAnsi="Arial" w:cs="Arial"/>
            <w:sz w:val="26"/>
            <w:szCs w:val="26"/>
          </w:rPr>
          <w:t xml:space="preserve"> </w:t>
        </w:r>
      </w:ins>
      <w:r w:rsidR="00CA5B11">
        <w:rPr>
          <w:rFonts w:ascii="Arial" w:hAnsi="Arial" w:cs="Arial"/>
          <w:sz w:val="26"/>
          <w:szCs w:val="26"/>
        </w:rPr>
        <w:t>587</w:t>
      </w:r>
      <w:r>
        <w:rPr>
          <w:rFonts w:ascii="Arial" w:hAnsi="Arial" w:cs="Arial"/>
          <w:sz w:val="26"/>
          <w:szCs w:val="26"/>
        </w:rPr>
        <w:t>,0</w:t>
      </w:r>
      <w:ins w:id="83" w:author="Сафина Т А" w:date="2018-01-23T13:30:00Z">
        <w:r>
          <w:rPr>
            <w:rFonts w:ascii="Arial" w:hAnsi="Arial" w:cs="Arial"/>
            <w:sz w:val="26"/>
            <w:szCs w:val="26"/>
          </w:rPr>
          <w:t xml:space="preserve"> </w:t>
        </w:r>
        <w:proofErr w:type="spellStart"/>
        <w:r>
          <w:rPr>
            <w:rFonts w:ascii="Arial" w:hAnsi="Arial" w:cs="Arial"/>
            <w:sz w:val="26"/>
            <w:szCs w:val="26"/>
          </w:rPr>
          <w:t>тыс.руб</w:t>
        </w:r>
        <w:proofErr w:type="spellEnd"/>
        <w:r>
          <w:rPr>
            <w:rFonts w:ascii="Arial" w:hAnsi="Arial" w:cs="Arial"/>
            <w:sz w:val="26"/>
            <w:szCs w:val="26"/>
          </w:rPr>
          <w:t>.</w:t>
        </w:r>
      </w:ins>
    </w:p>
    <w:p w:rsidR="00B22944" w:rsidRDefault="00B22944" w:rsidP="00B22944">
      <w:pPr>
        <w:pStyle w:val="a4"/>
        <w:spacing w:after="0"/>
        <w:ind w:left="1069"/>
        <w:jc w:val="both"/>
        <w:rPr>
          <w:rFonts w:ascii="Arial" w:hAnsi="Arial" w:cs="Arial"/>
          <w:sz w:val="26"/>
          <w:szCs w:val="26"/>
        </w:rPr>
      </w:pPr>
    </w:p>
    <w:p w:rsidR="008C336B" w:rsidRDefault="008C336B" w:rsidP="00B22944">
      <w:pPr>
        <w:pStyle w:val="a4"/>
        <w:spacing w:after="0"/>
        <w:ind w:left="1069"/>
        <w:jc w:val="both"/>
        <w:rPr>
          <w:rFonts w:ascii="Arial" w:hAnsi="Arial" w:cs="Arial"/>
          <w:sz w:val="26"/>
          <w:szCs w:val="26"/>
        </w:rPr>
      </w:pPr>
    </w:p>
    <w:p w:rsidR="008C336B" w:rsidRDefault="008C336B" w:rsidP="00B22944">
      <w:pPr>
        <w:pStyle w:val="a4"/>
        <w:spacing w:after="0"/>
        <w:ind w:left="1069"/>
        <w:jc w:val="both"/>
        <w:rPr>
          <w:rFonts w:ascii="Arial" w:hAnsi="Arial" w:cs="Arial"/>
          <w:sz w:val="26"/>
          <w:szCs w:val="26"/>
        </w:rPr>
      </w:pPr>
    </w:p>
    <w:p w:rsidR="008C336B" w:rsidRDefault="008C336B" w:rsidP="00B22944">
      <w:pPr>
        <w:pStyle w:val="a4"/>
        <w:spacing w:after="0"/>
        <w:ind w:left="1069"/>
        <w:jc w:val="both"/>
        <w:rPr>
          <w:rFonts w:ascii="Arial" w:hAnsi="Arial" w:cs="Arial"/>
          <w:sz w:val="26"/>
          <w:szCs w:val="26"/>
        </w:rPr>
      </w:pPr>
    </w:p>
    <w:p w:rsidR="008C336B" w:rsidRPr="00AF3D87" w:rsidRDefault="008C336B" w:rsidP="008C336B">
      <w:pPr>
        <w:pStyle w:val="a4"/>
        <w:spacing w:after="0"/>
        <w:ind w:left="0"/>
        <w:jc w:val="both"/>
        <w:rPr>
          <w:rFonts w:ascii="Arial" w:hAnsi="Arial" w:cs="Arial"/>
          <w:sz w:val="26"/>
          <w:szCs w:val="26"/>
          <w:rPrChange w:id="84" w:author="Сафина Т А" w:date="2018-01-23T13:40:00Z">
            <w:rPr/>
          </w:rPrChange>
        </w:rPr>
      </w:pPr>
      <w:r>
        <w:rPr>
          <w:rFonts w:ascii="Arial" w:hAnsi="Arial" w:cs="Arial"/>
          <w:sz w:val="26"/>
          <w:szCs w:val="26"/>
        </w:rPr>
        <w:t>Начальник отдела экономики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proofErr w:type="spellStart"/>
      <w:r>
        <w:rPr>
          <w:rFonts w:ascii="Arial" w:hAnsi="Arial" w:cs="Arial"/>
          <w:sz w:val="26"/>
          <w:szCs w:val="26"/>
        </w:rPr>
        <w:t>И.В.Туйкина</w:t>
      </w:r>
      <w:proofErr w:type="spellEnd"/>
    </w:p>
    <w:sectPr w:rsidR="008C336B" w:rsidRPr="00AF3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E07C9"/>
    <w:multiLevelType w:val="hybridMultilevel"/>
    <w:tmpl w:val="BA0C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640BE"/>
    <w:multiLevelType w:val="hybridMultilevel"/>
    <w:tmpl w:val="1D90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47D3B"/>
    <w:multiLevelType w:val="hybridMultilevel"/>
    <w:tmpl w:val="50005EEA"/>
    <w:lvl w:ilvl="0" w:tplc="CA9C588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фина Т А">
    <w15:presenceInfo w15:providerId="None" w15:userId="Сафина Т 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8B"/>
    <w:rsid w:val="00100A33"/>
    <w:rsid w:val="00183F39"/>
    <w:rsid w:val="00190C3F"/>
    <w:rsid w:val="001D4C07"/>
    <w:rsid w:val="002233A6"/>
    <w:rsid w:val="00253041"/>
    <w:rsid w:val="00261A76"/>
    <w:rsid w:val="00341CAE"/>
    <w:rsid w:val="00342F9A"/>
    <w:rsid w:val="003E2395"/>
    <w:rsid w:val="003F30B8"/>
    <w:rsid w:val="0040704D"/>
    <w:rsid w:val="00533323"/>
    <w:rsid w:val="005410D3"/>
    <w:rsid w:val="00574F32"/>
    <w:rsid w:val="00591B23"/>
    <w:rsid w:val="005B2EF3"/>
    <w:rsid w:val="00601E2B"/>
    <w:rsid w:val="00645C2C"/>
    <w:rsid w:val="00652E1D"/>
    <w:rsid w:val="006A4FD3"/>
    <w:rsid w:val="006C43A6"/>
    <w:rsid w:val="00733B9E"/>
    <w:rsid w:val="007631C7"/>
    <w:rsid w:val="00832C8B"/>
    <w:rsid w:val="008462DB"/>
    <w:rsid w:val="00856DA5"/>
    <w:rsid w:val="00870B81"/>
    <w:rsid w:val="008C336B"/>
    <w:rsid w:val="008F565D"/>
    <w:rsid w:val="0091614F"/>
    <w:rsid w:val="00A21FB6"/>
    <w:rsid w:val="00A72055"/>
    <w:rsid w:val="00A80645"/>
    <w:rsid w:val="00A965D9"/>
    <w:rsid w:val="00AA017F"/>
    <w:rsid w:val="00AF3D87"/>
    <w:rsid w:val="00B22944"/>
    <w:rsid w:val="00B76366"/>
    <w:rsid w:val="00BA33CA"/>
    <w:rsid w:val="00BB6373"/>
    <w:rsid w:val="00BD4C8C"/>
    <w:rsid w:val="00C53E55"/>
    <w:rsid w:val="00C54F31"/>
    <w:rsid w:val="00C914AF"/>
    <w:rsid w:val="00CA5B11"/>
    <w:rsid w:val="00CB583D"/>
    <w:rsid w:val="00CC5F3F"/>
    <w:rsid w:val="00DC1722"/>
    <w:rsid w:val="00DC66DE"/>
    <w:rsid w:val="00DD1235"/>
    <w:rsid w:val="00DD18F8"/>
    <w:rsid w:val="00DF2712"/>
    <w:rsid w:val="00E62B28"/>
    <w:rsid w:val="00EC4042"/>
    <w:rsid w:val="00FB2626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3D824-2504-4915-9448-9A99C8D1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4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0C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0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017F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462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49C0-523F-4226-824A-3B9C28D37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2159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24</cp:revision>
  <cp:lastPrinted>2018-10-19T09:46:00Z</cp:lastPrinted>
  <dcterms:created xsi:type="dcterms:W3CDTF">2018-01-23T05:16:00Z</dcterms:created>
  <dcterms:modified xsi:type="dcterms:W3CDTF">2018-10-19T09:46:00Z</dcterms:modified>
</cp:coreProperties>
</file>