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41A" w:rsidRPr="005B5D20" w:rsidRDefault="005B5D20" w:rsidP="005B5D20">
      <w:pPr>
        <w:jc w:val="center"/>
        <w:rPr>
          <w:rFonts w:ascii="Arial" w:hAnsi="Arial" w:cs="Arial"/>
          <w:b/>
          <w:sz w:val="26"/>
          <w:szCs w:val="26"/>
        </w:rPr>
      </w:pPr>
      <w:r w:rsidRPr="005B5D20"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5B5D20" w:rsidRDefault="00842458" w:rsidP="00842458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>к проекту постановления «О внесении изменений в постановление Администрации гп.Пойковский от 31.10.2016 №4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</w:p>
    <w:p w:rsidR="005B62AA" w:rsidRPr="006432E7" w:rsidRDefault="005B62AA" w:rsidP="005B62AA">
      <w:pPr>
        <w:tabs>
          <w:tab w:val="left" w:pos="567"/>
        </w:tabs>
        <w:jc w:val="both"/>
        <w:rPr>
          <w:ins w:id="0" w:author="Сафина Т А" w:date="2018-01-23T13:29:00Z"/>
          <w:rFonts w:ascii="Arial" w:hAnsi="Arial" w:cs="Arial"/>
          <w:sz w:val="26"/>
          <w:szCs w:val="26"/>
        </w:rPr>
      </w:pPr>
      <w:r w:rsidRPr="005B62AA">
        <w:rPr>
          <w:rFonts w:ascii="Arial" w:hAnsi="Arial" w:cs="Arial"/>
          <w:sz w:val="26"/>
          <w:szCs w:val="26"/>
        </w:rPr>
        <w:tab/>
      </w:r>
      <w:r w:rsidR="002022E2">
        <w:rPr>
          <w:rFonts w:ascii="Arial" w:hAnsi="Arial" w:cs="Arial"/>
          <w:sz w:val="26"/>
          <w:szCs w:val="26"/>
        </w:rPr>
        <w:t xml:space="preserve">В связи с устранением технической ошибки </w:t>
      </w:r>
      <w:r w:rsidRPr="005B62AA">
        <w:rPr>
          <w:rFonts w:ascii="Arial" w:hAnsi="Arial" w:cs="Arial"/>
          <w:sz w:val="26"/>
          <w:szCs w:val="26"/>
        </w:rPr>
        <w:t xml:space="preserve">уменьшить программу в 2018 году </w:t>
      </w:r>
      <w:r w:rsidRPr="005B62AA">
        <w:rPr>
          <w:rFonts w:ascii="Arial" w:hAnsi="Arial" w:cs="Arial"/>
          <w:b/>
          <w:sz w:val="26"/>
          <w:szCs w:val="26"/>
        </w:rPr>
        <w:t xml:space="preserve">на </w:t>
      </w:r>
      <w:r w:rsidR="002022E2">
        <w:rPr>
          <w:rFonts w:ascii="Arial" w:hAnsi="Arial" w:cs="Arial"/>
          <w:b/>
          <w:sz w:val="26"/>
          <w:szCs w:val="26"/>
        </w:rPr>
        <w:t>0,1</w:t>
      </w:r>
      <w:r w:rsidR="006432E7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6432E7">
        <w:rPr>
          <w:rFonts w:ascii="Arial" w:hAnsi="Arial" w:cs="Arial"/>
          <w:b/>
          <w:sz w:val="26"/>
          <w:szCs w:val="26"/>
        </w:rPr>
        <w:t>тыс.руб</w:t>
      </w:r>
      <w:proofErr w:type="spellEnd"/>
      <w:r w:rsidR="006432E7" w:rsidRPr="006432E7">
        <w:rPr>
          <w:rFonts w:ascii="Arial" w:hAnsi="Arial" w:cs="Arial"/>
          <w:sz w:val="26"/>
          <w:szCs w:val="26"/>
        </w:rPr>
        <w:t xml:space="preserve">. </w:t>
      </w:r>
      <w:r w:rsidR="006432E7">
        <w:rPr>
          <w:rFonts w:ascii="Arial" w:hAnsi="Arial" w:cs="Arial"/>
          <w:sz w:val="26"/>
          <w:szCs w:val="26"/>
        </w:rPr>
        <w:t>З</w:t>
      </w:r>
      <w:r w:rsidR="006432E7" w:rsidRPr="006432E7">
        <w:rPr>
          <w:rFonts w:ascii="Arial" w:hAnsi="Arial" w:cs="Arial"/>
          <w:sz w:val="26"/>
          <w:szCs w:val="26"/>
        </w:rPr>
        <w:t xml:space="preserve">а счет увеличения собственных доходов увеличить на 587,0 </w:t>
      </w:r>
      <w:proofErr w:type="spellStart"/>
      <w:r w:rsidR="006432E7" w:rsidRPr="006432E7">
        <w:rPr>
          <w:rFonts w:ascii="Arial" w:hAnsi="Arial" w:cs="Arial"/>
          <w:sz w:val="26"/>
          <w:szCs w:val="26"/>
        </w:rPr>
        <w:t>тыс.руб</w:t>
      </w:r>
      <w:proofErr w:type="spellEnd"/>
      <w:r w:rsidR="006432E7" w:rsidRPr="006432E7">
        <w:rPr>
          <w:rFonts w:ascii="Arial" w:hAnsi="Arial" w:cs="Arial"/>
          <w:sz w:val="26"/>
          <w:szCs w:val="26"/>
        </w:rPr>
        <w:t>. средства по передаваемому полномочию «Обеспечение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соответствии с подписанным регламентом».</w:t>
      </w:r>
    </w:p>
    <w:p w:rsidR="001949D1" w:rsidRPr="005B62AA" w:rsidRDefault="005B62AA" w:rsidP="005B62AA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  <w:r w:rsidRPr="005B62AA">
        <w:rPr>
          <w:rFonts w:ascii="Arial" w:hAnsi="Arial" w:cs="Arial"/>
          <w:sz w:val="26"/>
          <w:szCs w:val="26"/>
        </w:rPr>
        <w:t xml:space="preserve">Всего план по муниципальной программе на 2018 год составит </w:t>
      </w:r>
      <w:r w:rsidR="006432E7">
        <w:rPr>
          <w:rFonts w:ascii="Arial" w:hAnsi="Arial" w:cs="Arial"/>
          <w:sz w:val="26"/>
          <w:szCs w:val="26"/>
        </w:rPr>
        <w:t>52 141,30251</w:t>
      </w:r>
      <w:bookmarkStart w:id="1" w:name="_GoBack"/>
      <w:bookmarkEnd w:id="1"/>
      <w:r w:rsidRPr="005B62AA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5B62AA">
        <w:rPr>
          <w:rFonts w:ascii="Arial" w:hAnsi="Arial" w:cs="Arial"/>
          <w:sz w:val="26"/>
          <w:szCs w:val="26"/>
        </w:rPr>
        <w:t>тыс.руб</w:t>
      </w:r>
      <w:proofErr w:type="spellEnd"/>
      <w:r w:rsidRPr="005B62AA">
        <w:rPr>
          <w:rFonts w:ascii="Arial" w:hAnsi="Arial" w:cs="Arial"/>
          <w:sz w:val="26"/>
          <w:szCs w:val="26"/>
        </w:rPr>
        <w:t>.</w:t>
      </w:r>
    </w:p>
    <w:p w:rsidR="001949D1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5B62AA" w:rsidRDefault="005B62AA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5B62AA" w:rsidRDefault="005B62AA" w:rsidP="001949D1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5B5D20" w:rsidRDefault="00214AE8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Начальни</w:t>
      </w:r>
      <w:r w:rsidR="001D6118">
        <w:rPr>
          <w:rFonts w:ascii="Arial" w:hAnsi="Arial" w:cs="Arial"/>
          <w:sz w:val="26"/>
          <w:szCs w:val="26"/>
        </w:rPr>
        <w:t>к</w:t>
      </w:r>
      <w:r w:rsidR="009948DB">
        <w:rPr>
          <w:rFonts w:ascii="Arial" w:hAnsi="Arial" w:cs="Arial"/>
          <w:sz w:val="26"/>
          <w:szCs w:val="26"/>
        </w:rPr>
        <w:t xml:space="preserve"> </w:t>
      </w:r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proofErr w:type="spellStart"/>
      <w:r>
        <w:rPr>
          <w:rFonts w:ascii="Arial" w:hAnsi="Arial" w:cs="Arial"/>
          <w:sz w:val="26"/>
          <w:szCs w:val="26"/>
        </w:rPr>
        <w:t>И.В.Туйкина</w:t>
      </w:r>
      <w:proofErr w:type="spellEnd"/>
    </w:p>
    <w:p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2022E2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1D6118" w:rsidRPr="002022E2" w:rsidRDefault="001D6118" w:rsidP="001D6118">
      <w:pPr>
        <w:rPr>
          <w:color w:val="FFFFFF" w:themeColor="background1"/>
        </w:rPr>
      </w:pPr>
      <w:r w:rsidRPr="002022E2">
        <w:rPr>
          <w:color w:val="FFFFFF" w:themeColor="background1"/>
        </w:rPr>
        <w:t xml:space="preserve">Письмо в Межрайонную Прокуратуру направлено </w:t>
      </w:r>
      <w:r w:rsidR="00ED74F7" w:rsidRPr="002022E2">
        <w:rPr>
          <w:color w:val="FFFFFF" w:themeColor="background1"/>
        </w:rPr>
        <w:t>24</w:t>
      </w:r>
      <w:r w:rsidRPr="002022E2">
        <w:rPr>
          <w:color w:val="FFFFFF" w:themeColor="background1"/>
        </w:rPr>
        <w:t>.0</w:t>
      </w:r>
      <w:r w:rsidR="00ED74F7" w:rsidRPr="002022E2">
        <w:rPr>
          <w:color w:val="FFFFFF" w:themeColor="background1"/>
        </w:rPr>
        <w:t>9</w:t>
      </w:r>
      <w:r w:rsidRPr="002022E2">
        <w:rPr>
          <w:color w:val="FFFFFF" w:themeColor="background1"/>
        </w:rPr>
        <w:t>.2018 №40-исх-</w:t>
      </w:r>
      <w:r w:rsidR="00ED74F7" w:rsidRPr="002022E2">
        <w:rPr>
          <w:color w:val="FFFFFF" w:themeColor="background1"/>
        </w:rPr>
        <w:t>6374</w:t>
      </w:r>
    </w:p>
    <w:p w:rsidR="001D6118" w:rsidRPr="002022E2" w:rsidRDefault="001D6118" w:rsidP="001D6118">
      <w:pPr>
        <w:rPr>
          <w:color w:val="FFFFFF" w:themeColor="background1"/>
        </w:rPr>
      </w:pPr>
      <w:r w:rsidRPr="002022E2">
        <w:rPr>
          <w:color w:val="FFFFFF" w:themeColor="background1"/>
        </w:rPr>
        <w:t>На официальном сайте размещено 1</w:t>
      </w:r>
      <w:r w:rsidR="00ED74F7" w:rsidRPr="002022E2">
        <w:rPr>
          <w:color w:val="FFFFFF" w:themeColor="background1"/>
        </w:rPr>
        <w:t>4.09</w:t>
      </w:r>
      <w:r w:rsidRPr="002022E2">
        <w:rPr>
          <w:color w:val="FFFFFF" w:themeColor="background1"/>
        </w:rPr>
        <w:t>.2018</w:t>
      </w:r>
    </w:p>
    <w:p w:rsidR="001D6118" w:rsidRPr="002022E2" w:rsidRDefault="00ED74F7" w:rsidP="001D6118">
      <w:pPr>
        <w:rPr>
          <w:color w:val="FFFFFF" w:themeColor="background1"/>
        </w:rPr>
      </w:pPr>
      <w:r w:rsidRPr="002022E2">
        <w:rPr>
          <w:color w:val="FFFFFF" w:themeColor="background1"/>
        </w:rPr>
        <w:t>Заключение КСП от 17</w:t>
      </w:r>
      <w:r w:rsidR="001D6118" w:rsidRPr="002022E2">
        <w:rPr>
          <w:color w:val="FFFFFF" w:themeColor="background1"/>
        </w:rPr>
        <w:t>.0</w:t>
      </w:r>
      <w:r w:rsidRPr="002022E2">
        <w:rPr>
          <w:color w:val="FFFFFF" w:themeColor="background1"/>
        </w:rPr>
        <w:t>9</w:t>
      </w:r>
      <w:r w:rsidR="001D6118" w:rsidRPr="002022E2">
        <w:rPr>
          <w:color w:val="FFFFFF" w:themeColor="background1"/>
        </w:rPr>
        <w:t>.2018 №35-исх-</w:t>
      </w:r>
      <w:r w:rsidRPr="002022E2">
        <w:rPr>
          <w:color w:val="FFFFFF" w:themeColor="background1"/>
        </w:rPr>
        <w:t>3</w:t>
      </w:r>
      <w:r w:rsidR="001D6118" w:rsidRPr="002022E2">
        <w:rPr>
          <w:color w:val="FFFFFF" w:themeColor="background1"/>
        </w:rPr>
        <w:t>2</w:t>
      </w:r>
      <w:r w:rsidRPr="002022E2">
        <w:rPr>
          <w:color w:val="FFFFFF" w:themeColor="background1"/>
        </w:rPr>
        <w:t>0</w:t>
      </w:r>
    </w:p>
    <w:p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847322" w:rsidRDefault="001949D1" w:rsidP="009937FA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5B5D20" w:rsidRPr="00847322" w:rsidRDefault="005B5D20" w:rsidP="005B5D20">
      <w:pPr>
        <w:spacing w:after="0"/>
        <w:ind w:firstLine="708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5B5D20" w:rsidRPr="00847322" w:rsidRDefault="005B5D20" w:rsidP="005B5D20">
      <w:pPr>
        <w:spacing w:after="0"/>
        <w:ind w:firstLine="708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5B5D20" w:rsidRPr="00847322" w:rsidRDefault="005B5D20" w:rsidP="005B5D20">
      <w:pPr>
        <w:spacing w:after="0"/>
        <w:ind w:firstLine="708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1949D1" w:rsidRPr="00847322" w:rsidRDefault="001949D1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84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афина Т А">
    <w15:presenceInfo w15:providerId="None" w15:userId="Сафина Т 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39"/>
    <w:rsid w:val="001949D1"/>
    <w:rsid w:val="001D6118"/>
    <w:rsid w:val="002022E2"/>
    <w:rsid w:val="00214AE8"/>
    <w:rsid w:val="0039209A"/>
    <w:rsid w:val="003D7523"/>
    <w:rsid w:val="00414506"/>
    <w:rsid w:val="00414F78"/>
    <w:rsid w:val="0049241A"/>
    <w:rsid w:val="005B5D20"/>
    <w:rsid w:val="005B62AA"/>
    <w:rsid w:val="00622025"/>
    <w:rsid w:val="006432E7"/>
    <w:rsid w:val="00737B39"/>
    <w:rsid w:val="00842458"/>
    <w:rsid w:val="00847322"/>
    <w:rsid w:val="009624CE"/>
    <w:rsid w:val="009937FA"/>
    <w:rsid w:val="009948DB"/>
    <w:rsid w:val="00E71C37"/>
    <w:rsid w:val="00ED74F7"/>
    <w:rsid w:val="00F2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Сафина Т А</cp:lastModifiedBy>
  <cp:revision>19</cp:revision>
  <cp:lastPrinted>2018-10-21T11:20:00Z</cp:lastPrinted>
  <dcterms:created xsi:type="dcterms:W3CDTF">2016-10-17T09:55:00Z</dcterms:created>
  <dcterms:modified xsi:type="dcterms:W3CDTF">2018-10-21T11:20:00Z</dcterms:modified>
</cp:coreProperties>
</file>